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C89" w:rsidRDefault="003D05F6" w:rsidP="00BC2C89">
      <w:pPr>
        <w:pStyle w:val="Ttulo1"/>
        <w:shd w:val="clear" w:color="auto" w:fill="FFFFFF"/>
        <w:spacing w:before="95" w:beforeAutospacing="0" w:after="0" w:afterAutospacing="0" w:line="171" w:lineRule="atLeast"/>
        <w:rPr>
          <w:rFonts w:ascii="Arial Black" w:hAnsi="Arial Black"/>
          <w:color w:val="CCCCCC"/>
          <w:sz w:val="20"/>
          <w:szCs w:val="20"/>
        </w:rPr>
      </w:pPr>
      <w:r>
        <w:rPr>
          <w:rFonts w:ascii="Arial Black" w:hAnsi="Arial Black"/>
          <w:color w:val="CCCCCC"/>
          <w:sz w:val="20"/>
          <w:szCs w:val="20"/>
        </w:rPr>
        <w:t xml:space="preserve">Zoco: </w:t>
      </w:r>
      <w:r w:rsidR="00A245F7">
        <w:rPr>
          <w:rFonts w:ascii="Arial Black" w:hAnsi="Arial Black"/>
          <w:color w:val="CCCCCC"/>
          <w:sz w:val="20"/>
          <w:szCs w:val="20"/>
        </w:rPr>
        <w:t>Lo que de verdad nos une</w:t>
      </w:r>
    </w:p>
    <w:p w:rsidR="00A245F7" w:rsidRPr="00A245F7" w:rsidRDefault="00EC5555" w:rsidP="00BC2C89">
      <w:pPr>
        <w:pStyle w:val="NormalWeb"/>
        <w:shd w:val="clear" w:color="auto" w:fill="FFFFFF"/>
        <w:spacing w:before="114" w:beforeAutospacing="0" w:after="114" w:afterAutospacing="0"/>
        <w:jc w:val="both"/>
        <w:rPr>
          <w:rStyle w:val="Textoennegrita"/>
          <w:rFonts w:ascii="Arial" w:hAnsi="Arial" w:cs="Arial"/>
          <w:b w:val="0"/>
          <w:bCs w:val="0"/>
          <w:color w:val="292929"/>
          <w:sz w:val="12"/>
          <w:szCs w:val="12"/>
        </w:rPr>
      </w:pPr>
      <w:r>
        <w:rPr>
          <w:rFonts w:ascii="Arial" w:hAnsi="Arial" w:cs="Arial"/>
          <w:color w:val="292929"/>
          <w:sz w:val="12"/>
          <w:szCs w:val="12"/>
        </w:rPr>
        <w:t>Líder en el</w:t>
      </w:r>
      <w:r w:rsidR="00A245F7">
        <w:rPr>
          <w:rFonts w:ascii="Arial" w:hAnsi="Arial" w:cs="Arial"/>
          <w:color w:val="292929"/>
          <w:sz w:val="12"/>
          <w:szCs w:val="12"/>
        </w:rPr>
        <w:t xml:space="preserve"> mercado, </w:t>
      </w:r>
      <w:r w:rsidR="00A245F7">
        <w:rPr>
          <w:rStyle w:val="apple-converted-space"/>
          <w:rFonts w:ascii="Arial" w:hAnsi="Arial" w:cs="Arial"/>
          <w:color w:val="292929"/>
          <w:sz w:val="12"/>
          <w:szCs w:val="12"/>
        </w:rPr>
        <w:t> </w:t>
      </w:r>
      <w:r w:rsidR="00A245F7">
        <w:rPr>
          <w:rStyle w:val="Textoennegrita"/>
          <w:rFonts w:ascii="Arial" w:hAnsi="Arial" w:cs="Arial"/>
          <w:color w:val="292929"/>
          <w:sz w:val="12"/>
          <w:szCs w:val="12"/>
        </w:rPr>
        <w:t>Zoco</w:t>
      </w:r>
      <w:r w:rsidR="00A245F7">
        <w:rPr>
          <w:rFonts w:ascii="Arial" w:hAnsi="Arial" w:cs="Arial"/>
          <w:color w:val="292929"/>
          <w:sz w:val="12"/>
          <w:szCs w:val="12"/>
        </w:rPr>
        <w:t xml:space="preserve"> se ha consolidado como la marca de referencia entre los pacharanes en España. De cada dos copas que se consumen de pacharán, </w:t>
      </w:r>
      <w:r>
        <w:rPr>
          <w:rFonts w:ascii="Arial" w:hAnsi="Arial" w:cs="Arial"/>
          <w:color w:val="292929"/>
          <w:sz w:val="12"/>
          <w:szCs w:val="12"/>
        </w:rPr>
        <w:t xml:space="preserve">casi </w:t>
      </w:r>
      <w:r w:rsidR="00A245F7">
        <w:rPr>
          <w:rFonts w:ascii="Arial" w:hAnsi="Arial" w:cs="Arial"/>
          <w:color w:val="292929"/>
          <w:sz w:val="12"/>
          <w:szCs w:val="12"/>
        </w:rPr>
        <w:t>una es de Zoco.</w:t>
      </w:r>
    </w:p>
    <w:p w:rsidR="00D84164" w:rsidDel="00D84164" w:rsidRDefault="00BC2C89" w:rsidP="00BC2C89">
      <w:pPr>
        <w:pStyle w:val="NormalWeb"/>
        <w:shd w:val="clear" w:color="auto" w:fill="FFFFFF"/>
        <w:spacing w:before="114" w:beforeAutospacing="0" w:after="114" w:afterAutospacing="0"/>
        <w:jc w:val="both"/>
        <w:rPr>
          <w:del w:id="0" w:author="Jorge Antonio Blesa" w:date="2017-09-26T09:33:00Z"/>
          <w:rFonts w:ascii="Arial" w:hAnsi="Arial" w:cs="Arial"/>
          <w:color w:val="292929"/>
          <w:sz w:val="12"/>
          <w:szCs w:val="12"/>
        </w:rPr>
      </w:pPr>
      <w:r>
        <w:rPr>
          <w:rStyle w:val="Textoennegrita"/>
          <w:rFonts w:ascii="Arial" w:hAnsi="Arial" w:cs="Arial"/>
          <w:color w:val="292929"/>
          <w:sz w:val="12"/>
          <w:szCs w:val="12"/>
        </w:rPr>
        <w:t>Pacharán Zoco</w:t>
      </w:r>
      <w:r>
        <w:rPr>
          <w:rStyle w:val="apple-converted-space"/>
          <w:rFonts w:ascii="Arial" w:hAnsi="Arial" w:cs="Arial"/>
          <w:color w:val="292929"/>
          <w:sz w:val="12"/>
          <w:szCs w:val="12"/>
        </w:rPr>
        <w:t> </w:t>
      </w:r>
      <w:r w:rsidR="00B86FE2">
        <w:rPr>
          <w:rStyle w:val="apple-converted-space"/>
          <w:rFonts w:ascii="Arial" w:hAnsi="Arial" w:cs="Arial"/>
          <w:color w:val="292929"/>
          <w:sz w:val="12"/>
          <w:szCs w:val="12"/>
        </w:rPr>
        <w:t xml:space="preserve">es también el primer pacharán en comercializarse, desde 1956, y </w:t>
      </w:r>
      <w:r>
        <w:rPr>
          <w:rFonts w:ascii="Arial" w:hAnsi="Arial" w:cs="Arial"/>
          <w:color w:val="292929"/>
          <w:sz w:val="12"/>
          <w:szCs w:val="12"/>
        </w:rPr>
        <w:t>ostenta la Indicación Geográfica de “Pacharán Navarro”, lo que supone cumplir con todos los requisitos del Consejo Regulador: calidad y cantidad de materias primas, método de producción y realización de todo el proceso en Navarra. El sello del Consejo Regulador</w:t>
      </w:r>
      <w:r>
        <w:rPr>
          <w:rStyle w:val="apple-converted-space"/>
          <w:rFonts w:ascii="Arial" w:hAnsi="Arial" w:cs="Arial"/>
          <w:color w:val="292929"/>
          <w:sz w:val="12"/>
          <w:szCs w:val="12"/>
        </w:rPr>
        <w:t> </w:t>
      </w:r>
      <w:r w:rsidR="00B86FE2">
        <w:rPr>
          <w:rFonts w:ascii="Arial" w:hAnsi="Arial" w:cs="Arial"/>
          <w:color w:val="292929"/>
          <w:sz w:val="12"/>
          <w:szCs w:val="12"/>
        </w:rPr>
        <w:t>es</w:t>
      </w:r>
      <w:r>
        <w:rPr>
          <w:rFonts w:ascii="Arial" w:hAnsi="Arial" w:cs="Arial"/>
          <w:color w:val="292929"/>
          <w:sz w:val="12"/>
          <w:szCs w:val="12"/>
        </w:rPr>
        <w:t xml:space="preserve"> la garantía de un producto tradicional y de calidad controlada.</w:t>
      </w:r>
      <w:ins w:id="1" w:author="Jorge Antonio Blesa" w:date="2017-09-26T09:33:00Z">
        <w:r w:rsidR="00D84164" w:rsidDel="00D84164">
          <w:rPr>
            <w:rFonts w:ascii="Arial" w:hAnsi="Arial" w:cs="Arial"/>
            <w:color w:val="292929"/>
            <w:sz w:val="12"/>
            <w:szCs w:val="12"/>
          </w:rPr>
          <w:t xml:space="preserve"> </w:t>
        </w:r>
      </w:ins>
    </w:p>
    <w:p w:rsidR="00BC2C89" w:rsidRDefault="00BC2C89" w:rsidP="00BC2C89">
      <w:pPr>
        <w:pStyle w:val="NormalWeb"/>
        <w:shd w:val="clear" w:color="auto" w:fill="FFFFFF"/>
        <w:spacing w:before="114" w:beforeAutospacing="0" w:after="114" w:afterAutospacing="0"/>
        <w:jc w:val="both"/>
        <w:rPr>
          <w:ins w:id="2" w:author="Jorge Antonio Blesa" w:date="2017-09-26T09:49:00Z"/>
          <w:rFonts w:ascii="Arial" w:hAnsi="Arial" w:cs="Arial"/>
          <w:color w:val="292929"/>
          <w:sz w:val="12"/>
          <w:szCs w:val="12"/>
        </w:rPr>
      </w:pPr>
      <w:r>
        <w:rPr>
          <w:rFonts w:ascii="Arial" w:hAnsi="Arial" w:cs="Arial"/>
          <w:color w:val="292929"/>
          <w:sz w:val="12"/>
          <w:szCs w:val="12"/>
        </w:rPr>
        <w:t>Saborear una copa de</w:t>
      </w:r>
      <w:r>
        <w:rPr>
          <w:rStyle w:val="apple-converted-space"/>
          <w:rFonts w:ascii="Arial" w:hAnsi="Arial" w:cs="Arial"/>
          <w:color w:val="292929"/>
          <w:sz w:val="12"/>
          <w:szCs w:val="12"/>
        </w:rPr>
        <w:t> </w:t>
      </w:r>
      <w:r>
        <w:rPr>
          <w:rStyle w:val="Textoennegrita"/>
          <w:rFonts w:ascii="Arial" w:hAnsi="Arial" w:cs="Arial"/>
          <w:color w:val="292929"/>
          <w:sz w:val="12"/>
          <w:szCs w:val="12"/>
        </w:rPr>
        <w:t>Pacharán Zoco</w:t>
      </w:r>
      <w:r>
        <w:rPr>
          <w:rStyle w:val="apple-converted-space"/>
          <w:rFonts w:ascii="Arial" w:hAnsi="Arial" w:cs="Arial"/>
          <w:color w:val="292929"/>
          <w:sz w:val="12"/>
          <w:szCs w:val="12"/>
        </w:rPr>
        <w:t> </w:t>
      </w:r>
      <w:r>
        <w:rPr>
          <w:rFonts w:ascii="Arial" w:hAnsi="Arial" w:cs="Arial"/>
          <w:color w:val="292929"/>
          <w:sz w:val="12"/>
          <w:szCs w:val="12"/>
        </w:rPr>
        <w:t>es saborear en esencia una tradición centenaria; un macerado de endrinas 100% navarras en anís natural que no contiene ningún otro tipo de agentes aromatizantes ni colorantes.</w:t>
      </w:r>
    </w:p>
    <w:p w:rsidR="00A85EA4" w:rsidRDefault="00A85EA4" w:rsidP="00BC2C89">
      <w:pPr>
        <w:pStyle w:val="NormalWeb"/>
        <w:shd w:val="clear" w:color="auto" w:fill="FFFFFF"/>
        <w:spacing w:before="114" w:beforeAutospacing="0" w:after="114" w:afterAutospacing="0"/>
        <w:jc w:val="both"/>
        <w:rPr>
          <w:rFonts w:ascii="Arial" w:hAnsi="Arial" w:cs="Arial"/>
          <w:color w:val="292929"/>
          <w:sz w:val="12"/>
          <w:szCs w:val="12"/>
        </w:rPr>
      </w:pPr>
      <w:ins w:id="3" w:author="Jorge Antonio Blesa" w:date="2017-09-26T09:49:00Z">
        <w:r>
          <w:rPr>
            <w:rFonts w:ascii="Arial" w:hAnsi="Arial" w:cs="Arial"/>
            <w:color w:val="292929"/>
            <w:sz w:val="12"/>
            <w:szCs w:val="12"/>
          </w:rPr>
          <w:t>Para seguir creciendo como marca y conectar con las nuevas generaciones, Zoco evoluci</w:t>
        </w:r>
      </w:ins>
      <w:ins w:id="4" w:author="Jorge Antonio Blesa" w:date="2017-09-26T09:50:00Z">
        <w:r>
          <w:rPr>
            <w:rFonts w:ascii="Arial" w:hAnsi="Arial" w:cs="Arial"/>
            <w:color w:val="292929"/>
            <w:sz w:val="12"/>
            <w:szCs w:val="12"/>
          </w:rPr>
          <w:t xml:space="preserve">onó su icónica botella, modernizando sus líneas a través de un diseño octogonal transparente para mostrar su gran calidad </w:t>
        </w:r>
      </w:ins>
      <w:ins w:id="5" w:author="Jorge Antonio Blesa" w:date="2017-09-26T09:51:00Z">
        <w:r>
          <w:rPr>
            <w:rFonts w:ascii="Arial" w:hAnsi="Arial" w:cs="Arial"/>
            <w:color w:val="292929"/>
            <w:sz w:val="12"/>
            <w:szCs w:val="12"/>
          </w:rPr>
          <w:t>del</w:t>
        </w:r>
      </w:ins>
      <w:ins w:id="6" w:author="Jorge Antonio Blesa" w:date="2017-09-26T09:50:00Z">
        <w:r>
          <w:rPr>
            <w:rFonts w:ascii="Arial" w:hAnsi="Arial" w:cs="Arial"/>
            <w:color w:val="292929"/>
            <w:sz w:val="12"/>
            <w:szCs w:val="12"/>
          </w:rPr>
          <w:t xml:space="preserve"> líquido</w:t>
        </w:r>
      </w:ins>
      <w:ins w:id="7" w:author="Jorge Antonio Blesa" w:date="2017-09-26T09:51:00Z">
        <w:r>
          <w:rPr>
            <w:rFonts w:ascii="Arial" w:hAnsi="Arial" w:cs="Arial"/>
            <w:color w:val="292929"/>
            <w:sz w:val="12"/>
            <w:szCs w:val="12"/>
          </w:rPr>
          <w:t xml:space="preserve"> sin perder sus elementos diferenciadores, como el texturizado de los laterales.</w:t>
        </w:r>
      </w:ins>
    </w:p>
    <w:p w:rsidR="00B86FE2" w:rsidRDefault="00B55E70" w:rsidP="00BC2C89">
      <w:pPr>
        <w:pStyle w:val="NormalWeb"/>
        <w:shd w:val="clear" w:color="auto" w:fill="FFFFFF"/>
        <w:spacing w:before="114" w:beforeAutospacing="0" w:after="114" w:afterAutospacing="0"/>
        <w:jc w:val="both"/>
        <w:rPr>
          <w:rFonts w:ascii="Arial" w:hAnsi="Arial" w:cs="Arial"/>
          <w:color w:val="292929"/>
          <w:sz w:val="12"/>
          <w:szCs w:val="12"/>
        </w:rPr>
      </w:pPr>
      <w:r>
        <w:rPr>
          <w:rFonts w:ascii="Arial" w:hAnsi="Arial" w:cs="Arial"/>
          <w:color w:val="292929"/>
          <w:sz w:val="12"/>
          <w:szCs w:val="12"/>
        </w:rPr>
        <w:t xml:space="preserve">Desde hace más de 60 años, ésta icónica bebida (uno de los más importantes licores de España por su volumen) ha estado presente en infinidad de momentos compartidos con los que más nos importan, siendo nosotros mismos, sin prisas, disfrutando del sabor de la auténtica amistad. </w:t>
      </w:r>
    </w:p>
    <w:p w:rsidR="00BC2C89" w:rsidRDefault="00BC2C89" w:rsidP="00BC2C89">
      <w:pPr>
        <w:pStyle w:val="NormalWeb"/>
        <w:shd w:val="clear" w:color="auto" w:fill="FFFFFF"/>
        <w:spacing w:before="114" w:beforeAutospacing="0" w:after="114" w:afterAutospacing="0"/>
        <w:jc w:val="both"/>
        <w:rPr>
          <w:rFonts w:ascii="Arial" w:hAnsi="Arial" w:cs="Arial"/>
          <w:color w:val="292929"/>
          <w:sz w:val="12"/>
          <w:szCs w:val="12"/>
        </w:rPr>
      </w:pPr>
      <w:r>
        <w:rPr>
          <w:rFonts w:ascii="Arial" w:hAnsi="Arial" w:cs="Arial"/>
          <w:color w:val="292929"/>
          <w:sz w:val="12"/>
          <w:szCs w:val="12"/>
        </w:rPr>
        <w:t>Se recomienda su consumo en copa acompañado de hielo o en forma de chupito. Porque ya sea a la manera más tradicional o innovadora, después de una comida o durante una reunión por la tarde, tomar un</w:t>
      </w:r>
      <w:r>
        <w:rPr>
          <w:rStyle w:val="apple-converted-space"/>
          <w:rFonts w:ascii="Arial" w:hAnsi="Arial" w:cs="Arial"/>
          <w:color w:val="292929"/>
          <w:sz w:val="12"/>
          <w:szCs w:val="12"/>
        </w:rPr>
        <w:t> </w:t>
      </w:r>
      <w:r>
        <w:rPr>
          <w:rStyle w:val="Textoennegrita"/>
          <w:rFonts w:ascii="Arial" w:hAnsi="Arial" w:cs="Arial"/>
          <w:color w:val="292929"/>
          <w:sz w:val="12"/>
          <w:szCs w:val="12"/>
        </w:rPr>
        <w:t>Pacharán Zoco</w:t>
      </w:r>
      <w:r>
        <w:rPr>
          <w:rStyle w:val="apple-converted-space"/>
          <w:rFonts w:ascii="Arial" w:hAnsi="Arial" w:cs="Arial"/>
          <w:color w:val="292929"/>
          <w:sz w:val="12"/>
          <w:szCs w:val="12"/>
        </w:rPr>
        <w:t> </w:t>
      </w:r>
      <w:r>
        <w:rPr>
          <w:rFonts w:ascii="Arial" w:hAnsi="Arial" w:cs="Arial"/>
          <w:color w:val="292929"/>
          <w:sz w:val="12"/>
          <w:szCs w:val="12"/>
        </w:rPr>
        <w:t>siempre supone compartir un momento especial.</w:t>
      </w:r>
    </w:p>
    <w:p w:rsidR="00BC2C89" w:rsidRDefault="00BC2C89" w:rsidP="00BC2C89">
      <w:pPr>
        <w:pStyle w:val="NormalWeb"/>
        <w:shd w:val="clear" w:color="auto" w:fill="FFFFFF"/>
        <w:spacing w:before="0" w:beforeAutospacing="0" w:after="0" w:afterAutospacing="0"/>
        <w:rPr>
          <w:rFonts w:ascii="Arial" w:hAnsi="Arial" w:cs="Arial"/>
          <w:color w:val="292929"/>
          <w:sz w:val="12"/>
          <w:szCs w:val="12"/>
        </w:rPr>
      </w:pPr>
      <w:r>
        <w:rPr>
          <w:rStyle w:val="Textoennegrita"/>
          <w:rFonts w:ascii="Arial" w:hAnsi="Arial" w:cs="Arial"/>
          <w:color w:val="292929"/>
          <w:sz w:val="12"/>
          <w:szCs w:val="12"/>
        </w:rPr>
        <w:t>Web de producto: </w:t>
      </w:r>
      <w:hyperlink r:id="rId5" w:tgtFrame="_blank" w:history="1">
        <w:r>
          <w:rPr>
            <w:rStyle w:val="Hipervnculo"/>
            <w:rFonts w:ascii="Arial" w:hAnsi="Arial" w:cs="Arial"/>
            <w:color w:val="595959"/>
            <w:sz w:val="12"/>
            <w:szCs w:val="12"/>
            <w:u w:val="none"/>
          </w:rPr>
          <w:t>www.pacharanzoco.com</w:t>
        </w:r>
      </w:hyperlink>
    </w:p>
    <w:p w:rsidR="00BC2C89" w:rsidRDefault="00BC2C89" w:rsidP="00BC2C89">
      <w:pPr>
        <w:pStyle w:val="NormalWeb"/>
        <w:shd w:val="clear" w:color="auto" w:fill="FFFFFF"/>
        <w:spacing w:before="0" w:beforeAutospacing="0" w:after="0" w:afterAutospacing="0"/>
        <w:rPr>
          <w:rFonts w:ascii="Arial" w:hAnsi="Arial" w:cs="Arial"/>
          <w:color w:val="292929"/>
          <w:sz w:val="12"/>
          <w:szCs w:val="12"/>
        </w:rPr>
      </w:pPr>
    </w:p>
    <w:p w:rsidR="00FE57B1" w:rsidRPr="00FE57B1" w:rsidRDefault="003D05F6" w:rsidP="00FE57B1">
      <w:pPr>
        <w:spacing w:after="0" w:line="240" w:lineRule="auto"/>
        <w:rPr>
          <w:rFonts w:ascii="Arial Black" w:eastAsia="Times New Roman" w:hAnsi="Arial Black" w:cs="Arial"/>
          <w:b/>
          <w:bCs/>
          <w:color w:val="CCCCCC"/>
          <w:kern w:val="36"/>
          <w:sz w:val="20"/>
          <w:szCs w:val="20"/>
          <w:lang w:eastAsia="es-ES"/>
        </w:rPr>
      </w:pPr>
      <w:proofErr w:type="spellStart"/>
      <w:r>
        <w:rPr>
          <w:rFonts w:ascii="Arial Black" w:eastAsia="Times New Roman" w:hAnsi="Arial Black" w:cs="Arial"/>
          <w:b/>
          <w:bCs/>
          <w:color w:val="CCCCCC"/>
          <w:kern w:val="36"/>
          <w:sz w:val="20"/>
          <w:szCs w:val="20"/>
          <w:lang w:eastAsia="es-ES"/>
        </w:rPr>
        <w:t>Berezko</w:t>
      </w:r>
      <w:proofErr w:type="spellEnd"/>
      <w:r>
        <w:rPr>
          <w:rFonts w:ascii="Arial Black" w:eastAsia="Times New Roman" w:hAnsi="Arial Black" w:cs="Arial"/>
          <w:b/>
          <w:bCs/>
          <w:color w:val="CCCCCC"/>
          <w:kern w:val="36"/>
          <w:sz w:val="20"/>
          <w:szCs w:val="20"/>
          <w:lang w:eastAsia="es-ES"/>
        </w:rPr>
        <w:t>: El Primer Pacharán de Añada</w:t>
      </w:r>
    </w:p>
    <w:p w:rsidR="00FE57B1" w:rsidRPr="00F80090" w:rsidRDefault="00FE57B1" w:rsidP="00FE57B1">
      <w:pPr>
        <w:spacing w:after="0" w:line="240" w:lineRule="auto"/>
        <w:rPr>
          <w:rFonts w:ascii="Times New Roman" w:eastAsia="Times New Roman" w:hAnsi="Times New Roman" w:cs="Times New Roman"/>
          <w:sz w:val="24"/>
          <w:szCs w:val="24"/>
          <w:lang w:eastAsia="es-ES"/>
        </w:rPr>
      </w:pPr>
    </w:p>
    <w:p w:rsidR="00FE57B1" w:rsidRPr="00FE57B1" w:rsidRDefault="00FE57B1" w:rsidP="00FE57B1">
      <w:pPr>
        <w:spacing w:after="0" w:line="240" w:lineRule="auto"/>
        <w:rPr>
          <w:rFonts w:ascii="Arial" w:eastAsia="Times New Roman" w:hAnsi="Arial" w:cs="Arial"/>
          <w:color w:val="292929"/>
          <w:sz w:val="12"/>
          <w:szCs w:val="12"/>
          <w:lang w:eastAsia="es-ES"/>
        </w:rPr>
      </w:pPr>
      <w:proofErr w:type="spellStart"/>
      <w:r w:rsidRPr="00FE57B1">
        <w:rPr>
          <w:rFonts w:ascii="Arial" w:eastAsia="Times New Roman" w:hAnsi="Arial" w:cs="Arial"/>
          <w:color w:val="292929"/>
          <w:sz w:val="12"/>
          <w:szCs w:val="12"/>
          <w:lang w:eastAsia="es-ES"/>
        </w:rPr>
        <w:t>Berezko</w:t>
      </w:r>
      <w:proofErr w:type="spellEnd"/>
      <w:r w:rsidRPr="00FE57B1">
        <w:rPr>
          <w:rFonts w:ascii="Arial" w:eastAsia="Times New Roman" w:hAnsi="Arial" w:cs="Arial"/>
          <w:color w:val="292929"/>
          <w:sz w:val="12"/>
          <w:szCs w:val="12"/>
          <w:lang w:eastAsia="es-ES"/>
        </w:rPr>
        <w:t xml:space="preserve">: lo nuestro, lo natural, lo que nos define. </w:t>
      </w:r>
      <w:proofErr w:type="spellStart"/>
      <w:r w:rsidRPr="00FE57B1">
        <w:rPr>
          <w:rFonts w:ascii="Arial" w:eastAsia="Times New Roman" w:hAnsi="Arial" w:cs="Arial"/>
          <w:color w:val="292929"/>
          <w:sz w:val="12"/>
          <w:szCs w:val="12"/>
          <w:lang w:eastAsia="es-ES"/>
        </w:rPr>
        <w:t>Berezko</w:t>
      </w:r>
      <w:proofErr w:type="spellEnd"/>
      <w:r w:rsidRPr="00FE57B1">
        <w:rPr>
          <w:rFonts w:ascii="Arial" w:eastAsia="Times New Roman" w:hAnsi="Arial" w:cs="Arial"/>
          <w:color w:val="292929"/>
          <w:sz w:val="12"/>
          <w:szCs w:val="12"/>
          <w:lang w:eastAsia="es-ES"/>
        </w:rPr>
        <w:t xml:space="preserve"> </w:t>
      </w:r>
      <w:proofErr w:type="spellStart"/>
      <w:r w:rsidRPr="00FE57B1">
        <w:rPr>
          <w:rFonts w:ascii="Arial" w:eastAsia="Times New Roman" w:hAnsi="Arial" w:cs="Arial"/>
          <w:color w:val="292929"/>
          <w:sz w:val="12"/>
          <w:szCs w:val="12"/>
          <w:lang w:eastAsia="es-ES"/>
        </w:rPr>
        <w:t>Patxarana</w:t>
      </w:r>
      <w:proofErr w:type="spellEnd"/>
      <w:r w:rsidRPr="00FE57B1">
        <w:rPr>
          <w:rFonts w:ascii="Arial" w:eastAsia="Times New Roman" w:hAnsi="Arial" w:cs="Arial"/>
          <w:color w:val="292929"/>
          <w:sz w:val="12"/>
          <w:szCs w:val="12"/>
          <w:lang w:eastAsia="es-ES"/>
        </w:rPr>
        <w:t xml:space="preserve"> es un pacharán único, personal, con el que pretendemos alcanzar la máxima expresión a  través del cuidado del más mínimo detalle. La máxima expresión de la fruta, los arañones, a través de una rigurosa selección de los mejores frutos de cada año; pero sobre todo buscando representar lo más singular de cada añada. Eso es lo que mejor define </w:t>
      </w:r>
      <w:proofErr w:type="spellStart"/>
      <w:r w:rsidRPr="00FE57B1">
        <w:rPr>
          <w:rFonts w:ascii="Arial" w:eastAsia="Times New Roman" w:hAnsi="Arial" w:cs="Arial"/>
          <w:color w:val="292929"/>
          <w:sz w:val="12"/>
          <w:szCs w:val="12"/>
          <w:lang w:eastAsia="es-ES"/>
        </w:rPr>
        <w:t>Berezko</w:t>
      </w:r>
      <w:proofErr w:type="spellEnd"/>
      <w:r w:rsidRPr="00FE57B1">
        <w:rPr>
          <w:rFonts w:ascii="Arial" w:eastAsia="Times New Roman" w:hAnsi="Arial" w:cs="Arial"/>
          <w:color w:val="292929"/>
          <w:sz w:val="12"/>
          <w:szCs w:val="12"/>
          <w:lang w:eastAsia="es-ES"/>
        </w:rPr>
        <w:t>: el primer pacharán de añada del mercado.</w:t>
      </w:r>
    </w:p>
    <w:p w:rsidR="00FE57B1" w:rsidRPr="00FE57B1" w:rsidRDefault="00FE57B1" w:rsidP="00FE57B1">
      <w:pPr>
        <w:spacing w:after="0" w:line="240" w:lineRule="auto"/>
        <w:rPr>
          <w:rFonts w:ascii="Arial" w:eastAsia="Times New Roman" w:hAnsi="Arial" w:cs="Arial"/>
          <w:color w:val="292929"/>
          <w:sz w:val="12"/>
          <w:szCs w:val="12"/>
          <w:lang w:eastAsia="es-ES"/>
        </w:rPr>
      </w:pPr>
    </w:p>
    <w:p w:rsidR="00FE57B1" w:rsidRPr="00FE57B1" w:rsidRDefault="00FE57B1" w:rsidP="00FE57B1">
      <w:pPr>
        <w:spacing w:after="0" w:line="240" w:lineRule="auto"/>
        <w:rPr>
          <w:rFonts w:ascii="Arial" w:eastAsia="Times New Roman" w:hAnsi="Arial" w:cs="Arial"/>
          <w:color w:val="292929"/>
          <w:sz w:val="12"/>
          <w:szCs w:val="12"/>
          <w:lang w:eastAsia="es-ES"/>
        </w:rPr>
      </w:pPr>
      <w:r w:rsidRPr="00FE57B1">
        <w:rPr>
          <w:rFonts w:ascii="Arial" w:eastAsia="Times New Roman" w:hAnsi="Arial" w:cs="Arial"/>
          <w:color w:val="292929"/>
          <w:sz w:val="12"/>
          <w:szCs w:val="12"/>
          <w:lang w:eastAsia="es-ES"/>
        </w:rPr>
        <w:t xml:space="preserve">Cada año seleccionamos los frutos de las 70 hectáreas de endrinas que cultivamos en Tierra </w:t>
      </w:r>
      <w:proofErr w:type="spellStart"/>
      <w:r w:rsidRPr="00FE57B1">
        <w:rPr>
          <w:rFonts w:ascii="Arial" w:eastAsia="Times New Roman" w:hAnsi="Arial" w:cs="Arial"/>
          <w:color w:val="292929"/>
          <w:sz w:val="12"/>
          <w:szCs w:val="12"/>
          <w:lang w:eastAsia="es-ES"/>
        </w:rPr>
        <w:t>Estella</w:t>
      </w:r>
      <w:proofErr w:type="spellEnd"/>
      <w:r w:rsidRPr="00FE57B1">
        <w:rPr>
          <w:rFonts w:ascii="Arial" w:eastAsia="Times New Roman" w:hAnsi="Arial" w:cs="Arial"/>
          <w:color w:val="292929"/>
          <w:sz w:val="12"/>
          <w:szCs w:val="12"/>
          <w:lang w:eastAsia="es-ES"/>
        </w:rPr>
        <w:t xml:space="preserve"> para encontrar aquéllas que mejor representan la tipicidad del año. Y las maceramos durante tres meses en un anisado</w:t>
      </w:r>
      <w:del w:id="8" w:author="Jorge Antonio Blesa" w:date="2017-09-26T09:52:00Z">
        <w:r w:rsidRPr="00FE57B1" w:rsidDel="00E00CFC">
          <w:rPr>
            <w:rFonts w:ascii="Arial" w:eastAsia="Times New Roman" w:hAnsi="Arial" w:cs="Arial"/>
            <w:color w:val="292929"/>
            <w:sz w:val="12"/>
            <w:szCs w:val="12"/>
            <w:lang w:eastAsia="es-ES"/>
          </w:rPr>
          <w:delText xml:space="preserve"> </w:delText>
        </w:r>
      </w:del>
      <w:r w:rsidRPr="00FE57B1">
        <w:rPr>
          <w:rFonts w:ascii="Arial" w:eastAsia="Times New Roman" w:hAnsi="Arial" w:cs="Arial"/>
          <w:color w:val="292929"/>
          <w:sz w:val="12"/>
          <w:szCs w:val="12"/>
          <w:lang w:eastAsia="es-ES"/>
        </w:rPr>
        <w:t> especialmente elaborado para destacar la fruta ya que nuestro principal objetivo es ese: mantener intacto el aroma que mejor expresa la añada.</w:t>
      </w:r>
    </w:p>
    <w:p w:rsidR="00FE57B1" w:rsidRPr="00FE57B1" w:rsidRDefault="00FE57B1" w:rsidP="00FE57B1">
      <w:pPr>
        <w:spacing w:after="0" w:line="240" w:lineRule="auto"/>
        <w:rPr>
          <w:rFonts w:ascii="Arial" w:eastAsia="Times New Roman" w:hAnsi="Arial" w:cs="Arial"/>
          <w:color w:val="292929"/>
          <w:sz w:val="12"/>
          <w:szCs w:val="12"/>
          <w:lang w:eastAsia="es-ES"/>
        </w:rPr>
      </w:pPr>
    </w:p>
    <w:p w:rsidR="00FE57B1" w:rsidRPr="00FE57B1" w:rsidRDefault="00FE57B1" w:rsidP="00FE57B1">
      <w:pPr>
        <w:spacing w:after="0" w:line="240" w:lineRule="auto"/>
        <w:rPr>
          <w:rFonts w:ascii="Arial" w:eastAsia="Times New Roman" w:hAnsi="Arial" w:cs="Arial"/>
          <w:color w:val="292929"/>
          <w:sz w:val="12"/>
          <w:szCs w:val="12"/>
          <w:lang w:eastAsia="es-ES"/>
        </w:rPr>
      </w:pPr>
      <w:r w:rsidRPr="00FE57B1">
        <w:rPr>
          <w:rFonts w:ascii="Arial" w:eastAsia="Times New Roman" w:hAnsi="Arial" w:cs="Arial"/>
          <w:color w:val="292929"/>
          <w:sz w:val="12"/>
          <w:szCs w:val="12"/>
          <w:lang w:eastAsia="es-ES"/>
        </w:rPr>
        <w:t xml:space="preserve">Tras una cuidadosa filtración llenamos con nuestro </w:t>
      </w:r>
      <w:proofErr w:type="spellStart"/>
      <w:r w:rsidRPr="00FE57B1">
        <w:rPr>
          <w:rFonts w:ascii="Arial" w:eastAsia="Times New Roman" w:hAnsi="Arial" w:cs="Arial"/>
          <w:color w:val="292929"/>
          <w:sz w:val="12"/>
          <w:szCs w:val="12"/>
          <w:lang w:eastAsia="es-ES"/>
        </w:rPr>
        <w:t>Berezko</w:t>
      </w:r>
      <w:proofErr w:type="spellEnd"/>
      <w:r w:rsidRPr="00FE57B1">
        <w:rPr>
          <w:rFonts w:ascii="Arial" w:eastAsia="Times New Roman" w:hAnsi="Arial" w:cs="Arial"/>
          <w:color w:val="292929"/>
          <w:sz w:val="12"/>
          <w:szCs w:val="12"/>
          <w:lang w:eastAsia="es-ES"/>
        </w:rPr>
        <w:t xml:space="preserve"> </w:t>
      </w:r>
      <w:proofErr w:type="spellStart"/>
      <w:r w:rsidRPr="00FE57B1">
        <w:rPr>
          <w:rFonts w:ascii="Arial" w:eastAsia="Times New Roman" w:hAnsi="Arial" w:cs="Arial"/>
          <w:color w:val="292929"/>
          <w:sz w:val="12"/>
          <w:szCs w:val="12"/>
          <w:lang w:eastAsia="es-ES"/>
        </w:rPr>
        <w:t>Patxarana</w:t>
      </w:r>
      <w:proofErr w:type="spellEnd"/>
      <w:r w:rsidRPr="00FE57B1">
        <w:rPr>
          <w:rFonts w:ascii="Arial" w:eastAsia="Times New Roman" w:hAnsi="Arial" w:cs="Arial"/>
          <w:color w:val="292929"/>
          <w:sz w:val="12"/>
          <w:szCs w:val="12"/>
          <w:lang w:eastAsia="es-ES"/>
        </w:rPr>
        <w:t xml:space="preserve"> unas botellas muy especiales: muy oscuras, negras, que buscan un parecido a las obras en metales oscuros, oxidados, de los escultores  </w:t>
      </w:r>
      <w:proofErr w:type="spellStart"/>
      <w:r w:rsidRPr="00FE57B1">
        <w:rPr>
          <w:rFonts w:ascii="Arial" w:eastAsia="Times New Roman" w:hAnsi="Arial" w:cs="Arial"/>
          <w:color w:val="292929"/>
          <w:sz w:val="12"/>
          <w:szCs w:val="12"/>
          <w:lang w:eastAsia="es-ES"/>
        </w:rPr>
        <w:t>Oteiza</w:t>
      </w:r>
      <w:proofErr w:type="spellEnd"/>
      <w:r w:rsidRPr="00FE57B1">
        <w:rPr>
          <w:rFonts w:ascii="Arial" w:eastAsia="Times New Roman" w:hAnsi="Arial" w:cs="Arial"/>
          <w:color w:val="292929"/>
          <w:sz w:val="12"/>
          <w:szCs w:val="12"/>
          <w:lang w:eastAsia="es-ES"/>
        </w:rPr>
        <w:t xml:space="preserve"> y </w:t>
      </w:r>
      <w:proofErr w:type="spellStart"/>
      <w:r w:rsidRPr="00FE57B1">
        <w:rPr>
          <w:rFonts w:ascii="Arial" w:eastAsia="Times New Roman" w:hAnsi="Arial" w:cs="Arial"/>
          <w:color w:val="292929"/>
          <w:sz w:val="12"/>
          <w:szCs w:val="12"/>
          <w:lang w:eastAsia="es-ES"/>
        </w:rPr>
        <w:t>Chillida</w:t>
      </w:r>
      <w:proofErr w:type="spellEnd"/>
      <w:r w:rsidRPr="00FE57B1">
        <w:rPr>
          <w:rFonts w:ascii="Arial" w:eastAsia="Times New Roman" w:hAnsi="Arial" w:cs="Arial"/>
          <w:color w:val="292929"/>
          <w:sz w:val="12"/>
          <w:szCs w:val="12"/>
          <w:lang w:eastAsia="es-ES"/>
        </w:rPr>
        <w:t xml:space="preserve"> a quienes queremos homenajear por su aportación a la cultura navarra y vasca. Después las etiquetamos indicando de forma destacada el nombre con el que nos referimos  a nuestro pacharán, </w:t>
      </w:r>
      <w:proofErr w:type="spellStart"/>
      <w:r w:rsidRPr="00FE57B1">
        <w:rPr>
          <w:rFonts w:ascii="Arial" w:eastAsia="Times New Roman" w:hAnsi="Arial" w:cs="Arial"/>
          <w:color w:val="292929"/>
          <w:sz w:val="12"/>
          <w:szCs w:val="12"/>
          <w:lang w:eastAsia="es-ES"/>
        </w:rPr>
        <w:t>Berezko</w:t>
      </w:r>
      <w:proofErr w:type="spellEnd"/>
      <w:r w:rsidRPr="00FE57B1">
        <w:rPr>
          <w:rFonts w:ascii="Arial" w:eastAsia="Times New Roman" w:hAnsi="Arial" w:cs="Arial"/>
          <w:color w:val="292929"/>
          <w:sz w:val="12"/>
          <w:szCs w:val="12"/>
          <w:lang w:eastAsia="es-ES"/>
        </w:rPr>
        <w:t xml:space="preserve"> </w:t>
      </w:r>
      <w:proofErr w:type="spellStart"/>
      <w:r w:rsidRPr="00FE57B1">
        <w:rPr>
          <w:rFonts w:ascii="Arial" w:eastAsia="Times New Roman" w:hAnsi="Arial" w:cs="Arial"/>
          <w:color w:val="292929"/>
          <w:sz w:val="12"/>
          <w:szCs w:val="12"/>
          <w:lang w:eastAsia="es-ES"/>
        </w:rPr>
        <w:t>Patxarana</w:t>
      </w:r>
      <w:proofErr w:type="spellEnd"/>
      <w:r w:rsidRPr="00FE57B1">
        <w:rPr>
          <w:rFonts w:ascii="Arial" w:eastAsia="Times New Roman" w:hAnsi="Arial" w:cs="Arial"/>
          <w:color w:val="292929"/>
          <w:sz w:val="12"/>
          <w:szCs w:val="12"/>
          <w:lang w:eastAsia="es-ES"/>
        </w:rPr>
        <w:t>, con unas letras evocadoras del paisaje urbano que nos encontramos en las calles del casco antiguo de Pamplona ya que es la misma tipografía con la que leemos  los nombres de bares y restaurantes.</w:t>
      </w:r>
    </w:p>
    <w:p w:rsidR="00FE57B1" w:rsidRPr="00FE57B1" w:rsidRDefault="00FE57B1" w:rsidP="00FE57B1">
      <w:pPr>
        <w:spacing w:after="0" w:line="240" w:lineRule="auto"/>
        <w:rPr>
          <w:rFonts w:ascii="Arial" w:eastAsia="Times New Roman" w:hAnsi="Arial" w:cs="Arial"/>
          <w:color w:val="292929"/>
          <w:sz w:val="12"/>
          <w:szCs w:val="12"/>
          <w:lang w:eastAsia="es-ES"/>
        </w:rPr>
      </w:pPr>
    </w:p>
    <w:p w:rsidR="00FE57B1" w:rsidRDefault="00FE57B1" w:rsidP="00FF149F">
      <w:pPr>
        <w:spacing w:after="100" w:line="240" w:lineRule="auto"/>
        <w:rPr>
          <w:rFonts w:ascii="Arial" w:eastAsia="Times New Roman" w:hAnsi="Arial" w:cs="Arial"/>
          <w:color w:val="292929"/>
          <w:sz w:val="12"/>
          <w:szCs w:val="12"/>
          <w:lang w:eastAsia="es-ES"/>
        </w:rPr>
      </w:pPr>
      <w:r w:rsidRPr="00FE57B1">
        <w:rPr>
          <w:rFonts w:ascii="Arial" w:eastAsia="Times New Roman" w:hAnsi="Arial" w:cs="Arial"/>
          <w:color w:val="292929"/>
          <w:sz w:val="12"/>
          <w:szCs w:val="12"/>
          <w:lang w:eastAsia="es-ES"/>
        </w:rPr>
        <w:t xml:space="preserve">También, en la etiqueta identificamos la añada. Porque cada añada es diferente, única, como nuestro </w:t>
      </w:r>
      <w:proofErr w:type="spellStart"/>
      <w:r w:rsidRPr="00FE57B1">
        <w:rPr>
          <w:rFonts w:ascii="Arial" w:eastAsia="Times New Roman" w:hAnsi="Arial" w:cs="Arial"/>
          <w:color w:val="292929"/>
          <w:sz w:val="12"/>
          <w:szCs w:val="12"/>
          <w:lang w:eastAsia="es-ES"/>
        </w:rPr>
        <w:t>Berezko</w:t>
      </w:r>
      <w:proofErr w:type="spellEnd"/>
      <w:r w:rsidRPr="00FE57B1">
        <w:rPr>
          <w:rFonts w:ascii="Arial" w:eastAsia="Times New Roman" w:hAnsi="Arial" w:cs="Arial"/>
          <w:color w:val="292929"/>
          <w:sz w:val="12"/>
          <w:szCs w:val="12"/>
          <w:lang w:eastAsia="es-ES"/>
        </w:rPr>
        <w:t xml:space="preserve"> </w:t>
      </w:r>
      <w:proofErr w:type="spellStart"/>
      <w:r w:rsidRPr="00FE57B1">
        <w:rPr>
          <w:rFonts w:ascii="Arial" w:eastAsia="Times New Roman" w:hAnsi="Arial" w:cs="Arial"/>
          <w:color w:val="292929"/>
          <w:sz w:val="12"/>
          <w:szCs w:val="12"/>
          <w:lang w:eastAsia="es-ES"/>
        </w:rPr>
        <w:t>Patxarana</w:t>
      </w:r>
      <w:proofErr w:type="spellEnd"/>
      <w:r w:rsidRPr="00FE57B1">
        <w:rPr>
          <w:rFonts w:ascii="Arial" w:eastAsia="Times New Roman" w:hAnsi="Arial" w:cs="Arial"/>
          <w:color w:val="292929"/>
          <w:sz w:val="12"/>
          <w:szCs w:val="12"/>
          <w:lang w:eastAsia="es-ES"/>
        </w:rPr>
        <w:t>. El primer pacharán de añada, una auténtica vendimia seleccionada al más puro estilo de los vinos de autor.</w:t>
      </w:r>
    </w:p>
    <w:p w:rsidR="00FF149F" w:rsidRDefault="00FF149F" w:rsidP="00FF149F">
      <w:pPr>
        <w:pStyle w:val="NormalWeb"/>
        <w:shd w:val="clear" w:color="auto" w:fill="FFFFFF"/>
        <w:spacing w:before="0" w:beforeAutospacing="0" w:after="0" w:afterAutospacing="0"/>
      </w:pPr>
      <w:r>
        <w:rPr>
          <w:rStyle w:val="Textoennegrita"/>
          <w:rFonts w:ascii="Arial" w:hAnsi="Arial" w:cs="Arial"/>
          <w:color w:val="292929"/>
          <w:sz w:val="12"/>
          <w:szCs w:val="12"/>
        </w:rPr>
        <w:t>Web de producto: </w:t>
      </w:r>
      <w:r w:rsidRPr="005427BD">
        <w:rPr>
          <w:rFonts w:ascii="Arial" w:hAnsi="Arial" w:cs="Arial"/>
          <w:sz w:val="12"/>
          <w:szCs w:val="12"/>
        </w:rPr>
        <w:t>www.berezko.</w:t>
      </w:r>
      <w:r w:rsidR="005427BD">
        <w:rPr>
          <w:rFonts w:ascii="Arial" w:hAnsi="Arial" w:cs="Arial"/>
          <w:sz w:val="12"/>
          <w:szCs w:val="12"/>
        </w:rPr>
        <w:t>es</w:t>
      </w:r>
    </w:p>
    <w:p w:rsidR="00FF149F" w:rsidRPr="00FF149F" w:rsidRDefault="00FF149F" w:rsidP="00FF149F">
      <w:pPr>
        <w:spacing w:after="100" w:line="240" w:lineRule="auto"/>
        <w:rPr>
          <w:rFonts w:ascii="Arial" w:eastAsia="Times New Roman" w:hAnsi="Arial" w:cs="Arial"/>
          <w:color w:val="292929"/>
          <w:sz w:val="12"/>
          <w:szCs w:val="12"/>
          <w:lang w:eastAsia="es-ES"/>
        </w:rPr>
      </w:pPr>
    </w:p>
    <w:p w:rsidR="00FE57B1" w:rsidRDefault="00FE57B1" w:rsidP="00FE57B1">
      <w:pPr>
        <w:pStyle w:val="Ttulo1"/>
        <w:shd w:val="clear" w:color="auto" w:fill="FFFFFF"/>
        <w:spacing w:before="95" w:beforeAutospacing="0" w:after="0" w:afterAutospacing="0" w:line="171" w:lineRule="atLeast"/>
        <w:rPr>
          <w:rFonts w:ascii="Arial Black" w:hAnsi="Arial Black"/>
          <w:color w:val="CCCCCC"/>
          <w:sz w:val="20"/>
          <w:szCs w:val="20"/>
        </w:rPr>
      </w:pPr>
      <w:r>
        <w:rPr>
          <w:rFonts w:ascii="Arial Black" w:hAnsi="Arial Black"/>
          <w:color w:val="CCCCCC"/>
          <w:sz w:val="20"/>
          <w:szCs w:val="20"/>
        </w:rPr>
        <w:t xml:space="preserve">El original </w:t>
      </w:r>
      <w:proofErr w:type="spellStart"/>
      <w:r>
        <w:rPr>
          <w:rFonts w:ascii="Arial Black" w:hAnsi="Arial Black"/>
          <w:color w:val="CCCCCC"/>
          <w:sz w:val="20"/>
          <w:szCs w:val="20"/>
        </w:rPr>
        <w:t>Limoncello</w:t>
      </w:r>
      <w:proofErr w:type="spellEnd"/>
      <w:r>
        <w:rPr>
          <w:rFonts w:ascii="Arial Black" w:hAnsi="Arial Black"/>
          <w:color w:val="CCCCCC"/>
          <w:sz w:val="20"/>
          <w:szCs w:val="20"/>
        </w:rPr>
        <w:t xml:space="preserve"> de Sorrento.</w:t>
      </w:r>
    </w:p>
    <w:p w:rsidR="00FE57B1" w:rsidRDefault="00FE57B1" w:rsidP="00FE57B1">
      <w:pPr>
        <w:pStyle w:val="NormalWeb"/>
        <w:shd w:val="clear" w:color="auto" w:fill="FFFFFF"/>
        <w:spacing w:before="114" w:beforeAutospacing="0" w:after="114" w:afterAutospacing="0"/>
        <w:jc w:val="both"/>
        <w:rPr>
          <w:rFonts w:ascii="Arial" w:hAnsi="Arial" w:cs="Arial"/>
          <w:color w:val="292929"/>
          <w:sz w:val="12"/>
          <w:szCs w:val="12"/>
        </w:rPr>
      </w:pPr>
      <w:r>
        <w:rPr>
          <w:rStyle w:val="Textoennegrita"/>
          <w:rFonts w:ascii="Arial" w:hAnsi="Arial" w:cs="Arial"/>
          <w:color w:val="292929"/>
          <w:sz w:val="12"/>
          <w:szCs w:val="12"/>
        </w:rPr>
        <w:t xml:space="preserve">Villa </w:t>
      </w:r>
      <w:proofErr w:type="spellStart"/>
      <w:r>
        <w:rPr>
          <w:rStyle w:val="Textoennegrita"/>
          <w:rFonts w:ascii="Arial" w:hAnsi="Arial" w:cs="Arial"/>
          <w:color w:val="292929"/>
          <w:sz w:val="12"/>
          <w:szCs w:val="12"/>
        </w:rPr>
        <w:t>Massa</w:t>
      </w:r>
      <w:proofErr w:type="spellEnd"/>
      <w:r w:rsidR="00C97B07">
        <w:rPr>
          <w:rStyle w:val="Textoennegrita"/>
          <w:rFonts w:ascii="Arial" w:hAnsi="Arial" w:cs="Arial"/>
          <w:color w:val="292929"/>
          <w:sz w:val="12"/>
          <w:szCs w:val="12"/>
        </w:rPr>
        <w:t xml:space="preserve">, </w:t>
      </w:r>
      <w:r w:rsidR="00C97B07">
        <w:rPr>
          <w:rStyle w:val="apple-converted-space"/>
          <w:rFonts w:ascii="Arial" w:hAnsi="Arial" w:cs="Arial"/>
          <w:color w:val="292929"/>
          <w:sz w:val="12"/>
          <w:szCs w:val="12"/>
        </w:rPr>
        <w:t xml:space="preserve">presente en más de 50 países, </w:t>
      </w:r>
      <w:r w:rsidR="00C97B07">
        <w:rPr>
          <w:rFonts w:ascii="Arial" w:hAnsi="Arial" w:cs="Arial"/>
          <w:color w:val="292929"/>
          <w:sz w:val="12"/>
          <w:szCs w:val="12"/>
        </w:rPr>
        <w:t xml:space="preserve">es la </w:t>
      </w:r>
      <w:r>
        <w:rPr>
          <w:rFonts w:ascii="Arial" w:hAnsi="Arial" w:cs="Arial"/>
          <w:color w:val="292929"/>
          <w:sz w:val="12"/>
          <w:szCs w:val="12"/>
        </w:rPr>
        <w:t xml:space="preserve">marca líder </w:t>
      </w:r>
      <w:r w:rsidR="00C97B07">
        <w:rPr>
          <w:rFonts w:ascii="Arial" w:hAnsi="Arial" w:cs="Arial"/>
          <w:color w:val="292929"/>
          <w:sz w:val="12"/>
          <w:szCs w:val="12"/>
        </w:rPr>
        <w:t xml:space="preserve">mundial en la categoría </w:t>
      </w:r>
      <w:proofErr w:type="spellStart"/>
      <w:r w:rsidR="00C97B07">
        <w:rPr>
          <w:rFonts w:ascii="Arial" w:hAnsi="Arial" w:cs="Arial"/>
          <w:color w:val="292929"/>
          <w:sz w:val="12"/>
          <w:szCs w:val="12"/>
        </w:rPr>
        <w:t>premiun</w:t>
      </w:r>
      <w:proofErr w:type="spellEnd"/>
      <w:r>
        <w:rPr>
          <w:rFonts w:ascii="Arial" w:hAnsi="Arial" w:cs="Arial"/>
          <w:color w:val="292929"/>
          <w:sz w:val="12"/>
          <w:szCs w:val="12"/>
        </w:rPr>
        <w:t xml:space="preserve"> del tradicional “</w:t>
      </w:r>
      <w:proofErr w:type="spellStart"/>
      <w:r>
        <w:rPr>
          <w:rFonts w:ascii="Arial" w:hAnsi="Arial" w:cs="Arial"/>
          <w:color w:val="292929"/>
          <w:sz w:val="12"/>
          <w:szCs w:val="12"/>
        </w:rPr>
        <w:t>Limoncello</w:t>
      </w:r>
      <w:proofErr w:type="spellEnd"/>
      <w:r>
        <w:rPr>
          <w:rFonts w:ascii="Arial" w:hAnsi="Arial" w:cs="Arial"/>
          <w:color w:val="292929"/>
          <w:sz w:val="12"/>
          <w:szCs w:val="12"/>
        </w:rPr>
        <w:t>”. </w:t>
      </w:r>
    </w:p>
    <w:p w:rsidR="00FE57B1" w:rsidRDefault="00FE57B1" w:rsidP="00FE57B1">
      <w:pPr>
        <w:pStyle w:val="NormalWeb"/>
        <w:shd w:val="clear" w:color="auto" w:fill="FFFFFF"/>
        <w:spacing w:before="114" w:beforeAutospacing="0" w:after="114" w:afterAutospacing="0"/>
        <w:jc w:val="both"/>
        <w:rPr>
          <w:rFonts w:ascii="Arial" w:hAnsi="Arial" w:cs="Arial"/>
          <w:color w:val="292929"/>
          <w:sz w:val="12"/>
          <w:szCs w:val="12"/>
        </w:rPr>
      </w:pPr>
      <w:r>
        <w:rPr>
          <w:rFonts w:ascii="Arial" w:hAnsi="Arial" w:cs="Arial"/>
          <w:color w:val="292929"/>
          <w:sz w:val="12"/>
          <w:szCs w:val="12"/>
        </w:rPr>
        <w:t>A finales del siglo XIX, cuando en</w:t>
      </w:r>
      <w:r>
        <w:rPr>
          <w:rStyle w:val="apple-converted-space"/>
          <w:rFonts w:ascii="Arial" w:hAnsi="Arial" w:cs="Arial"/>
          <w:color w:val="292929"/>
          <w:sz w:val="12"/>
          <w:szCs w:val="12"/>
        </w:rPr>
        <w:t> </w:t>
      </w:r>
      <w:r>
        <w:rPr>
          <w:rStyle w:val="Textoennegrita"/>
          <w:rFonts w:ascii="Arial" w:hAnsi="Arial" w:cs="Arial"/>
          <w:color w:val="292929"/>
          <w:sz w:val="12"/>
          <w:szCs w:val="12"/>
        </w:rPr>
        <w:t xml:space="preserve">Villa </w:t>
      </w:r>
      <w:proofErr w:type="spellStart"/>
      <w:r>
        <w:rPr>
          <w:rStyle w:val="Textoennegrita"/>
          <w:rFonts w:ascii="Arial" w:hAnsi="Arial" w:cs="Arial"/>
          <w:color w:val="292929"/>
          <w:sz w:val="12"/>
          <w:szCs w:val="12"/>
        </w:rPr>
        <w:t>Massa</w:t>
      </w:r>
      <w:proofErr w:type="spellEnd"/>
      <w:r>
        <w:rPr>
          <w:rStyle w:val="apple-converted-space"/>
          <w:rFonts w:ascii="Arial" w:hAnsi="Arial" w:cs="Arial"/>
          <w:color w:val="292929"/>
          <w:sz w:val="12"/>
          <w:szCs w:val="12"/>
        </w:rPr>
        <w:t> </w:t>
      </w:r>
      <w:r>
        <w:rPr>
          <w:rFonts w:ascii="Arial" w:hAnsi="Arial" w:cs="Arial"/>
          <w:color w:val="292929"/>
          <w:sz w:val="12"/>
          <w:szCs w:val="12"/>
        </w:rPr>
        <w:t xml:space="preserve">(ubicada en Piano de Sorrento, corazón de la península </w:t>
      </w:r>
      <w:proofErr w:type="spellStart"/>
      <w:r>
        <w:rPr>
          <w:rFonts w:ascii="Arial" w:hAnsi="Arial" w:cs="Arial"/>
          <w:color w:val="292929"/>
          <w:sz w:val="12"/>
          <w:szCs w:val="12"/>
        </w:rPr>
        <w:t>sorrentina</w:t>
      </w:r>
      <w:proofErr w:type="spellEnd"/>
      <w:r>
        <w:rPr>
          <w:rFonts w:ascii="Arial" w:hAnsi="Arial" w:cs="Arial"/>
          <w:color w:val="292929"/>
          <w:sz w:val="12"/>
          <w:szCs w:val="12"/>
        </w:rPr>
        <w:t>), se recibían huéspedes, la tradición pedía que no faltase nunca una invitación a un licor del fruto del Limonero de Familia. Con el propósito de difundir la infusión elaborada con precioso Limón de Sorrento, los hermanos Stefano y Sergio fundaron en 1991</w:t>
      </w:r>
      <w:r>
        <w:rPr>
          <w:rStyle w:val="apple-converted-space"/>
          <w:rFonts w:ascii="Arial" w:hAnsi="Arial" w:cs="Arial"/>
          <w:color w:val="292929"/>
          <w:sz w:val="12"/>
          <w:szCs w:val="12"/>
        </w:rPr>
        <w:t> </w:t>
      </w:r>
      <w:r>
        <w:rPr>
          <w:rStyle w:val="Textoennegrita"/>
          <w:rFonts w:ascii="Arial" w:hAnsi="Arial" w:cs="Arial"/>
          <w:color w:val="292929"/>
          <w:sz w:val="12"/>
          <w:szCs w:val="12"/>
        </w:rPr>
        <w:t xml:space="preserve">Villa </w:t>
      </w:r>
      <w:proofErr w:type="spellStart"/>
      <w:r>
        <w:rPr>
          <w:rStyle w:val="Textoennegrita"/>
          <w:rFonts w:ascii="Arial" w:hAnsi="Arial" w:cs="Arial"/>
          <w:color w:val="292929"/>
          <w:sz w:val="12"/>
          <w:szCs w:val="12"/>
        </w:rPr>
        <w:t>Massa</w:t>
      </w:r>
      <w:proofErr w:type="spellEnd"/>
      <w:r>
        <w:rPr>
          <w:rFonts w:ascii="Arial" w:hAnsi="Arial" w:cs="Arial"/>
          <w:color w:val="292929"/>
          <w:sz w:val="12"/>
          <w:szCs w:val="12"/>
        </w:rPr>
        <w:t xml:space="preserve">. Nació así "El tradicional </w:t>
      </w:r>
      <w:proofErr w:type="spellStart"/>
      <w:r>
        <w:rPr>
          <w:rFonts w:ascii="Arial" w:hAnsi="Arial" w:cs="Arial"/>
          <w:color w:val="292929"/>
          <w:sz w:val="12"/>
          <w:szCs w:val="12"/>
        </w:rPr>
        <w:t>Limoncello</w:t>
      </w:r>
      <w:proofErr w:type="spellEnd"/>
      <w:r>
        <w:rPr>
          <w:rFonts w:ascii="Arial" w:hAnsi="Arial" w:cs="Arial"/>
          <w:color w:val="292929"/>
          <w:sz w:val="12"/>
          <w:szCs w:val="12"/>
        </w:rPr>
        <w:t xml:space="preserve"> de Sorrento"</w:t>
      </w:r>
      <w:r>
        <w:rPr>
          <w:rStyle w:val="apple-converted-space"/>
          <w:rFonts w:ascii="Arial" w:hAnsi="Arial" w:cs="Arial"/>
          <w:color w:val="292929"/>
          <w:sz w:val="12"/>
          <w:szCs w:val="12"/>
        </w:rPr>
        <w:t> </w:t>
      </w:r>
      <w:r>
        <w:rPr>
          <w:rStyle w:val="Textoennegrita"/>
          <w:rFonts w:ascii="Arial" w:hAnsi="Arial" w:cs="Arial"/>
          <w:color w:val="292929"/>
          <w:sz w:val="12"/>
          <w:szCs w:val="12"/>
        </w:rPr>
        <w:t xml:space="preserve">Villa </w:t>
      </w:r>
      <w:proofErr w:type="spellStart"/>
      <w:r>
        <w:rPr>
          <w:rStyle w:val="Textoennegrita"/>
          <w:rFonts w:ascii="Arial" w:hAnsi="Arial" w:cs="Arial"/>
          <w:color w:val="292929"/>
          <w:sz w:val="12"/>
          <w:szCs w:val="12"/>
        </w:rPr>
        <w:t>Massa</w:t>
      </w:r>
      <w:proofErr w:type="spellEnd"/>
      <w:r>
        <w:rPr>
          <w:rFonts w:ascii="Arial" w:hAnsi="Arial" w:cs="Arial"/>
          <w:color w:val="292929"/>
          <w:sz w:val="12"/>
          <w:szCs w:val="12"/>
        </w:rPr>
        <w:t>.</w:t>
      </w:r>
    </w:p>
    <w:p w:rsidR="00FE57B1" w:rsidRDefault="00FE57B1" w:rsidP="00FE57B1">
      <w:pPr>
        <w:pStyle w:val="NormalWeb"/>
        <w:shd w:val="clear" w:color="auto" w:fill="FFFFFF"/>
        <w:spacing w:before="114" w:beforeAutospacing="0" w:after="114" w:afterAutospacing="0"/>
        <w:jc w:val="both"/>
        <w:rPr>
          <w:rFonts w:ascii="Arial" w:hAnsi="Arial" w:cs="Arial"/>
          <w:color w:val="292929"/>
          <w:sz w:val="12"/>
          <w:szCs w:val="12"/>
        </w:rPr>
      </w:pPr>
      <w:r>
        <w:rPr>
          <w:rStyle w:val="Textoennegrita"/>
          <w:rFonts w:ascii="Arial" w:hAnsi="Arial" w:cs="Arial"/>
          <w:color w:val="292929"/>
          <w:sz w:val="12"/>
          <w:szCs w:val="12"/>
        </w:rPr>
        <w:t xml:space="preserve">Villa </w:t>
      </w:r>
      <w:proofErr w:type="spellStart"/>
      <w:r>
        <w:rPr>
          <w:rStyle w:val="Textoennegrita"/>
          <w:rFonts w:ascii="Arial" w:hAnsi="Arial" w:cs="Arial"/>
          <w:color w:val="292929"/>
          <w:sz w:val="12"/>
          <w:szCs w:val="12"/>
        </w:rPr>
        <w:t>Massa</w:t>
      </w:r>
      <w:proofErr w:type="spellEnd"/>
      <w:r w:rsidR="00133D49">
        <w:rPr>
          <w:rStyle w:val="Textoennegrita"/>
          <w:rFonts w:ascii="Arial" w:hAnsi="Arial" w:cs="Arial"/>
          <w:color w:val="292929"/>
          <w:sz w:val="12"/>
          <w:szCs w:val="12"/>
        </w:rPr>
        <w:t xml:space="preserve">, </w:t>
      </w:r>
      <w:r w:rsidR="00133D49" w:rsidRPr="00133D49">
        <w:rPr>
          <w:rStyle w:val="Textoennegrita"/>
          <w:rFonts w:ascii="Arial" w:hAnsi="Arial" w:cs="Arial"/>
          <w:b w:val="0"/>
          <w:color w:val="292929"/>
          <w:sz w:val="12"/>
          <w:szCs w:val="12"/>
        </w:rPr>
        <w:t>es un producto totalmente natural, que</w:t>
      </w:r>
      <w:r w:rsidRPr="00133D49">
        <w:rPr>
          <w:rStyle w:val="apple-converted-space"/>
          <w:rFonts w:ascii="Arial" w:hAnsi="Arial" w:cs="Arial"/>
          <w:b/>
          <w:color w:val="292929"/>
          <w:sz w:val="12"/>
          <w:szCs w:val="12"/>
        </w:rPr>
        <w:t> </w:t>
      </w:r>
      <w:r w:rsidR="00133D49" w:rsidRPr="004B5B8A">
        <w:rPr>
          <w:rFonts w:ascii="Arial" w:hAnsi="Arial" w:cs="Arial"/>
          <w:color w:val="292929"/>
          <w:sz w:val="12"/>
          <w:szCs w:val="12"/>
        </w:rPr>
        <w:t>se</w:t>
      </w:r>
      <w:r w:rsidR="00133D49">
        <w:rPr>
          <w:rFonts w:ascii="Arial" w:hAnsi="Arial" w:cs="Arial"/>
          <w:color w:val="292929"/>
          <w:sz w:val="12"/>
          <w:szCs w:val="12"/>
        </w:rPr>
        <w:t xml:space="preserve"> elabora</w:t>
      </w:r>
      <w:r>
        <w:rPr>
          <w:rFonts w:ascii="Arial" w:hAnsi="Arial" w:cs="Arial"/>
          <w:color w:val="292929"/>
          <w:sz w:val="12"/>
          <w:szCs w:val="12"/>
        </w:rPr>
        <w:t xml:space="preserve"> utilizando exclusivamente </w:t>
      </w:r>
      <w:r w:rsidR="00133D49">
        <w:rPr>
          <w:rFonts w:ascii="Arial" w:hAnsi="Arial" w:cs="Arial"/>
          <w:color w:val="292929"/>
          <w:sz w:val="12"/>
          <w:szCs w:val="12"/>
        </w:rPr>
        <w:t>los aceites esenciales de la piel</w:t>
      </w:r>
      <w:r w:rsidR="000E17B7">
        <w:rPr>
          <w:rFonts w:ascii="Arial" w:hAnsi="Arial" w:cs="Arial"/>
          <w:color w:val="292929"/>
          <w:sz w:val="12"/>
          <w:szCs w:val="12"/>
        </w:rPr>
        <w:t xml:space="preserve"> de</w:t>
      </w:r>
      <w:r w:rsidR="00133D49">
        <w:rPr>
          <w:rFonts w:ascii="Arial" w:hAnsi="Arial" w:cs="Arial"/>
          <w:color w:val="292929"/>
          <w:sz w:val="12"/>
          <w:szCs w:val="12"/>
        </w:rPr>
        <w:t xml:space="preserve"> </w:t>
      </w:r>
      <w:r>
        <w:rPr>
          <w:rFonts w:ascii="Arial" w:hAnsi="Arial" w:cs="Arial"/>
          <w:color w:val="292929"/>
          <w:sz w:val="12"/>
          <w:szCs w:val="12"/>
        </w:rPr>
        <w:t>los limones frescos de la calidad "Limón de Sorrento”, que es la única que tiene el reconocimiento Europeo de "Indicación Geográfica Protegida"(I.G.P.).</w:t>
      </w:r>
    </w:p>
    <w:p w:rsidR="00FE57B1" w:rsidRDefault="00FE57B1" w:rsidP="00FE57B1">
      <w:pPr>
        <w:pStyle w:val="NormalWeb"/>
        <w:shd w:val="clear" w:color="auto" w:fill="FFFFFF"/>
        <w:spacing w:before="114" w:beforeAutospacing="0" w:after="114" w:afterAutospacing="0"/>
        <w:jc w:val="both"/>
        <w:rPr>
          <w:rFonts w:ascii="Arial" w:hAnsi="Arial" w:cs="Arial"/>
          <w:color w:val="292929"/>
          <w:sz w:val="12"/>
          <w:szCs w:val="12"/>
        </w:rPr>
      </w:pPr>
      <w:r>
        <w:rPr>
          <w:rFonts w:ascii="Arial" w:hAnsi="Arial" w:cs="Arial"/>
          <w:color w:val="292929"/>
          <w:sz w:val="12"/>
          <w:szCs w:val="12"/>
        </w:rPr>
        <w:t>Respetando la receta de la Familia</w:t>
      </w:r>
      <w:r w:rsidR="004B5B8A">
        <w:rPr>
          <w:rFonts w:ascii="Arial" w:hAnsi="Arial" w:cs="Arial"/>
          <w:color w:val="292929"/>
          <w:sz w:val="12"/>
          <w:szCs w:val="12"/>
        </w:rPr>
        <w:t>, elaborado</w:t>
      </w:r>
      <w:r w:rsidR="00133D49">
        <w:rPr>
          <w:rFonts w:ascii="Arial" w:hAnsi="Arial" w:cs="Arial"/>
          <w:color w:val="292929"/>
          <w:sz w:val="12"/>
          <w:szCs w:val="12"/>
        </w:rPr>
        <w:t xml:space="preserve"> </w:t>
      </w:r>
      <w:r>
        <w:rPr>
          <w:rFonts w:ascii="Arial" w:hAnsi="Arial" w:cs="Arial"/>
          <w:color w:val="292929"/>
          <w:sz w:val="12"/>
          <w:szCs w:val="12"/>
        </w:rPr>
        <w:t xml:space="preserve"> y utilizando técnicas de </w:t>
      </w:r>
      <w:proofErr w:type="gramStart"/>
      <w:r>
        <w:rPr>
          <w:rFonts w:ascii="Arial" w:hAnsi="Arial" w:cs="Arial"/>
          <w:color w:val="292929"/>
          <w:sz w:val="12"/>
          <w:szCs w:val="12"/>
        </w:rPr>
        <w:t>producción modernas y eficientes</w:t>
      </w:r>
      <w:proofErr w:type="gramEnd"/>
      <w:r w:rsidRPr="004B5B8A">
        <w:rPr>
          <w:rFonts w:ascii="Arial" w:hAnsi="Arial" w:cs="Arial"/>
          <w:b/>
          <w:color w:val="292929"/>
          <w:sz w:val="12"/>
          <w:szCs w:val="12"/>
        </w:rPr>
        <w:t xml:space="preserve">, </w:t>
      </w:r>
      <w:r w:rsidR="004B5B8A" w:rsidRPr="004B5B8A">
        <w:rPr>
          <w:rFonts w:ascii="Arial" w:hAnsi="Arial" w:cs="Arial"/>
          <w:b/>
          <w:color w:val="292929"/>
          <w:sz w:val="12"/>
          <w:szCs w:val="12"/>
        </w:rPr>
        <w:t xml:space="preserve">Villa </w:t>
      </w:r>
      <w:proofErr w:type="spellStart"/>
      <w:r w:rsidR="004B5B8A" w:rsidRPr="004B5B8A">
        <w:rPr>
          <w:rFonts w:ascii="Arial" w:hAnsi="Arial" w:cs="Arial"/>
          <w:b/>
          <w:color w:val="292929"/>
          <w:sz w:val="12"/>
          <w:szCs w:val="12"/>
        </w:rPr>
        <w:t>Massa</w:t>
      </w:r>
      <w:proofErr w:type="spellEnd"/>
      <w:r w:rsidR="004B5B8A">
        <w:rPr>
          <w:rFonts w:ascii="Arial" w:hAnsi="Arial" w:cs="Arial"/>
          <w:color w:val="292929"/>
          <w:sz w:val="12"/>
          <w:szCs w:val="12"/>
        </w:rPr>
        <w:t xml:space="preserve"> </w:t>
      </w:r>
      <w:r>
        <w:rPr>
          <w:rFonts w:ascii="Arial" w:hAnsi="Arial" w:cs="Arial"/>
          <w:color w:val="292929"/>
          <w:sz w:val="12"/>
          <w:szCs w:val="12"/>
        </w:rPr>
        <w:t>ha llegado a los mejores restaurantes y bodegas del mundo con</w:t>
      </w:r>
      <w:r w:rsidR="004B5B8A">
        <w:rPr>
          <w:rFonts w:ascii="Arial" w:hAnsi="Arial" w:cs="Arial"/>
          <w:color w:val="292929"/>
          <w:sz w:val="12"/>
          <w:szCs w:val="12"/>
        </w:rPr>
        <w:t xml:space="preserve"> los más</w:t>
      </w:r>
      <w:r w:rsidR="000E17B7">
        <w:rPr>
          <w:rFonts w:ascii="Arial" w:hAnsi="Arial" w:cs="Arial"/>
          <w:color w:val="292929"/>
          <w:sz w:val="12"/>
          <w:szCs w:val="12"/>
        </w:rPr>
        <w:t xml:space="preserve"> importantes</w:t>
      </w:r>
      <w:r>
        <w:rPr>
          <w:rFonts w:ascii="Arial" w:hAnsi="Arial" w:cs="Arial"/>
          <w:color w:val="292929"/>
          <w:sz w:val="12"/>
          <w:szCs w:val="12"/>
        </w:rPr>
        <w:t xml:space="preserve"> reconocimientos internacionales.</w:t>
      </w:r>
    </w:p>
    <w:p w:rsidR="000121CF" w:rsidRDefault="000E17B7" w:rsidP="00FE57B1">
      <w:pPr>
        <w:pStyle w:val="NormalWeb"/>
        <w:shd w:val="clear" w:color="auto" w:fill="FFFFFF"/>
        <w:spacing w:before="114" w:beforeAutospacing="0" w:after="114" w:afterAutospacing="0"/>
        <w:jc w:val="both"/>
        <w:rPr>
          <w:rFonts w:ascii="Arial" w:hAnsi="Arial" w:cs="Arial"/>
          <w:color w:val="292929"/>
          <w:sz w:val="12"/>
          <w:szCs w:val="12"/>
        </w:rPr>
      </w:pPr>
      <w:r w:rsidRPr="000E17B7">
        <w:rPr>
          <w:rFonts w:ascii="Arial" w:hAnsi="Arial" w:cs="Arial"/>
          <w:b/>
          <w:color w:val="292929"/>
          <w:sz w:val="12"/>
          <w:szCs w:val="12"/>
        </w:rPr>
        <w:t xml:space="preserve">Villa </w:t>
      </w:r>
      <w:proofErr w:type="spellStart"/>
      <w:r w:rsidRPr="000E17B7">
        <w:rPr>
          <w:rFonts w:ascii="Arial" w:hAnsi="Arial" w:cs="Arial"/>
          <w:b/>
          <w:color w:val="292929"/>
          <w:sz w:val="12"/>
          <w:szCs w:val="12"/>
        </w:rPr>
        <w:t>Massa</w:t>
      </w:r>
      <w:proofErr w:type="spellEnd"/>
      <w:r>
        <w:rPr>
          <w:rFonts w:ascii="Arial" w:hAnsi="Arial" w:cs="Arial"/>
          <w:color w:val="292929"/>
          <w:sz w:val="12"/>
          <w:szCs w:val="12"/>
        </w:rPr>
        <w:t xml:space="preserve"> s</w:t>
      </w:r>
      <w:r w:rsidR="000121CF">
        <w:rPr>
          <w:rFonts w:ascii="Arial" w:hAnsi="Arial" w:cs="Arial"/>
          <w:color w:val="292929"/>
          <w:sz w:val="12"/>
          <w:szCs w:val="12"/>
        </w:rPr>
        <w:t xml:space="preserve">e debe tomar muy frío, del congelador, en chupito como digestivo. También con tónica y albahaca, para degustar un combinado muy refrescante, que acompaña el más auténtico aperitivo italiano. </w:t>
      </w:r>
    </w:p>
    <w:p w:rsidR="00FE57B1" w:rsidRDefault="00FE57B1" w:rsidP="00FE57B1">
      <w:pPr>
        <w:pStyle w:val="NormalWeb"/>
        <w:shd w:val="clear" w:color="auto" w:fill="FFFFFF"/>
        <w:spacing w:before="0" w:beforeAutospacing="0" w:after="0" w:afterAutospacing="0"/>
      </w:pPr>
      <w:r>
        <w:rPr>
          <w:rStyle w:val="Textoennegrita"/>
          <w:rFonts w:ascii="Arial" w:hAnsi="Arial" w:cs="Arial"/>
          <w:color w:val="292929"/>
          <w:sz w:val="12"/>
          <w:szCs w:val="12"/>
        </w:rPr>
        <w:t>Web de producto: </w:t>
      </w:r>
      <w:hyperlink r:id="rId6" w:tgtFrame="_blank" w:history="1">
        <w:r>
          <w:rPr>
            <w:rStyle w:val="Hipervnculo"/>
            <w:rFonts w:ascii="Arial" w:hAnsi="Arial" w:cs="Arial"/>
            <w:color w:val="595959"/>
            <w:sz w:val="12"/>
            <w:szCs w:val="12"/>
            <w:u w:val="none"/>
          </w:rPr>
          <w:t>www.villamassa.com</w:t>
        </w:r>
      </w:hyperlink>
    </w:p>
    <w:p w:rsidR="00FF149F" w:rsidRDefault="00FF149F" w:rsidP="00FE57B1">
      <w:pPr>
        <w:pStyle w:val="NormalWeb"/>
        <w:shd w:val="clear" w:color="auto" w:fill="FFFFFF"/>
        <w:spacing w:before="0" w:beforeAutospacing="0" w:after="0" w:afterAutospacing="0"/>
      </w:pPr>
    </w:p>
    <w:p w:rsidR="00FF149F" w:rsidRPr="000F40B3" w:rsidRDefault="00A108AE" w:rsidP="00FF149F">
      <w:pPr>
        <w:shd w:val="clear" w:color="auto" w:fill="FFFFFF"/>
        <w:spacing w:before="95" w:after="0" w:line="171" w:lineRule="atLeast"/>
        <w:outlineLvl w:val="0"/>
        <w:rPr>
          <w:rFonts w:ascii="Arial Black" w:eastAsia="Times New Roman" w:hAnsi="Arial Black" w:cs="Times New Roman"/>
          <w:b/>
          <w:bCs/>
          <w:color w:val="CCCCCC"/>
          <w:kern w:val="36"/>
          <w:sz w:val="20"/>
          <w:szCs w:val="20"/>
          <w:lang w:eastAsia="es-ES"/>
        </w:rPr>
      </w:pPr>
      <w:r>
        <w:rPr>
          <w:rFonts w:ascii="Arial Black" w:eastAsia="Times New Roman" w:hAnsi="Arial Black" w:cs="Times New Roman"/>
          <w:b/>
          <w:bCs/>
          <w:color w:val="CCCCCC"/>
          <w:kern w:val="36"/>
          <w:sz w:val="20"/>
          <w:szCs w:val="20"/>
          <w:lang w:eastAsia="es-ES"/>
        </w:rPr>
        <w:t>El Sabor del Auténtico Orujo</w:t>
      </w:r>
    </w:p>
    <w:p w:rsidR="00FF149F" w:rsidRDefault="00FF149F" w:rsidP="00FF149F">
      <w:pPr>
        <w:shd w:val="clear" w:color="auto" w:fill="FFFFFF"/>
        <w:spacing w:before="114" w:after="114" w:line="240" w:lineRule="auto"/>
        <w:jc w:val="both"/>
        <w:rPr>
          <w:rFonts w:ascii="Arial" w:eastAsia="Times New Roman" w:hAnsi="Arial" w:cs="Arial"/>
          <w:color w:val="292929"/>
          <w:sz w:val="12"/>
          <w:szCs w:val="12"/>
          <w:lang w:eastAsia="es-ES"/>
        </w:rPr>
      </w:pPr>
      <w:r w:rsidRPr="000F40B3">
        <w:rPr>
          <w:rFonts w:ascii="Arial" w:eastAsia="Times New Roman" w:hAnsi="Arial" w:cs="Arial"/>
          <w:b/>
          <w:bCs/>
          <w:color w:val="292929"/>
          <w:sz w:val="12"/>
          <w:lang w:eastAsia="es-ES"/>
        </w:rPr>
        <w:t>El Afilador</w:t>
      </w:r>
      <w:r w:rsidRPr="000F40B3">
        <w:rPr>
          <w:rFonts w:ascii="Arial" w:eastAsia="Times New Roman" w:hAnsi="Arial" w:cs="Arial"/>
          <w:color w:val="292929"/>
          <w:sz w:val="12"/>
          <w:lang w:eastAsia="es-ES"/>
        </w:rPr>
        <w:t> </w:t>
      </w:r>
      <w:r w:rsidRPr="000F40B3">
        <w:rPr>
          <w:rFonts w:ascii="Arial" w:eastAsia="Times New Roman" w:hAnsi="Arial" w:cs="Arial"/>
          <w:color w:val="292929"/>
          <w:sz w:val="12"/>
          <w:szCs w:val="12"/>
          <w:lang w:eastAsia="es-ES"/>
        </w:rPr>
        <w:t>ofrece una gran gama de orujos, licores y cremas, elaborado</w:t>
      </w:r>
      <w:r w:rsidR="005F00D7">
        <w:rPr>
          <w:rFonts w:ascii="Arial" w:eastAsia="Times New Roman" w:hAnsi="Arial" w:cs="Arial"/>
          <w:color w:val="292929"/>
          <w:sz w:val="12"/>
          <w:szCs w:val="12"/>
          <w:lang w:eastAsia="es-ES"/>
        </w:rPr>
        <w:t>s de forma tradicional, por la 4</w:t>
      </w:r>
      <w:r w:rsidRPr="000F40B3">
        <w:rPr>
          <w:rFonts w:ascii="Arial" w:eastAsia="Times New Roman" w:hAnsi="Arial" w:cs="Arial"/>
          <w:color w:val="292929"/>
          <w:sz w:val="12"/>
          <w:szCs w:val="12"/>
          <w:lang w:eastAsia="es-ES"/>
        </w:rPr>
        <w:t>ª generación de una familia gallega dedicada a la elaboración de licores tradicionales de su tierra de origen. </w:t>
      </w:r>
    </w:p>
    <w:p w:rsidR="005F00D7" w:rsidRDefault="00A108AE" w:rsidP="005F00D7">
      <w:pPr>
        <w:rPr>
          <w:rFonts w:ascii="Arial" w:eastAsia="Times New Roman" w:hAnsi="Arial" w:cs="Arial"/>
          <w:color w:val="292929"/>
          <w:sz w:val="12"/>
          <w:szCs w:val="12"/>
        </w:rPr>
      </w:pPr>
      <w:r w:rsidRPr="00A108AE">
        <w:rPr>
          <w:rFonts w:ascii="Arial" w:eastAsia="Times New Roman" w:hAnsi="Arial" w:cs="Arial"/>
          <w:color w:val="292929"/>
          <w:sz w:val="12"/>
          <w:szCs w:val="12"/>
        </w:rPr>
        <w:t xml:space="preserve">Con una alta diferenciación en sabor respecto a los principales competidores. </w:t>
      </w:r>
      <w:r w:rsidRPr="005F00D7">
        <w:rPr>
          <w:rFonts w:ascii="Arial" w:eastAsia="Times New Roman" w:hAnsi="Arial" w:cs="Arial"/>
          <w:b/>
          <w:color w:val="292929"/>
          <w:sz w:val="12"/>
          <w:szCs w:val="12"/>
        </w:rPr>
        <w:t>El Afilador</w:t>
      </w:r>
      <w:r>
        <w:rPr>
          <w:rFonts w:ascii="Arial" w:eastAsia="Times New Roman" w:hAnsi="Arial" w:cs="Arial"/>
          <w:color w:val="292929"/>
          <w:sz w:val="12"/>
          <w:szCs w:val="12"/>
        </w:rPr>
        <w:t xml:space="preserve"> </w:t>
      </w:r>
      <w:r w:rsidRPr="00A108AE">
        <w:rPr>
          <w:rFonts w:ascii="Arial" w:eastAsia="Times New Roman" w:hAnsi="Arial" w:cs="Arial"/>
          <w:color w:val="292929"/>
          <w:sz w:val="12"/>
          <w:szCs w:val="12"/>
        </w:rPr>
        <w:t xml:space="preserve">sabe al Auténtico Orujo Gallego: aroma fresco y afrutado y una gran presencia de aromas y sabores a pasas e incluso notas de higos secos. </w:t>
      </w:r>
    </w:p>
    <w:p w:rsidR="00A108AE" w:rsidRPr="000F40B3" w:rsidRDefault="00A108AE" w:rsidP="005F00D7">
      <w:pPr>
        <w:rPr>
          <w:rFonts w:ascii="Arial" w:eastAsia="Times New Roman" w:hAnsi="Arial" w:cs="Arial"/>
          <w:color w:val="292929"/>
          <w:sz w:val="12"/>
          <w:szCs w:val="12"/>
        </w:rPr>
      </w:pPr>
      <w:r w:rsidRPr="005F00D7">
        <w:rPr>
          <w:rFonts w:ascii="Arial" w:eastAsia="Times New Roman" w:hAnsi="Arial" w:cs="Arial"/>
          <w:color w:val="292929"/>
          <w:sz w:val="12"/>
          <w:szCs w:val="12"/>
        </w:rPr>
        <w:t>Es una Marca con Origen</w:t>
      </w:r>
      <w:r w:rsidR="005F00D7" w:rsidRPr="005F00D7">
        <w:rPr>
          <w:rFonts w:ascii="Arial" w:eastAsia="Times New Roman" w:hAnsi="Arial" w:cs="Arial"/>
          <w:color w:val="292929"/>
          <w:sz w:val="12"/>
          <w:szCs w:val="12"/>
        </w:rPr>
        <w:t xml:space="preserve">, </w:t>
      </w:r>
      <w:r w:rsidRPr="005F00D7">
        <w:rPr>
          <w:rFonts w:ascii="Arial" w:eastAsia="Times New Roman" w:hAnsi="Arial" w:cs="Arial"/>
          <w:color w:val="292929"/>
          <w:sz w:val="12"/>
          <w:szCs w:val="12"/>
        </w:rPr>
        <w:t>la primera en embotellar orujo en España (</w:t>
      </w:r>
      <w:r w:rsidR="005F00D7" w:rsidRPr="005F00D7">
        <w:rPr>
          <w:rFonts w:ascii="Arial" w:eastAsia="Times New Roman" w:hAnsi="Arial" w:cs="Arial"/>
          <w:color w:val="292929"/>
          <w:sz w:val="12"/>
          <w:szCs w:val="12"/>
        </w:rPr>
        <w:t xml:space="preserve">en </w:t>
      </w:r>
      <w:r w:rsidRPr="005F00D7">
        <w:rPr>
          <w:rFonts w:ascii="Arial" w:eastAsia="Times New Roman" w:hAnsi="Arial" w:cs="Arial"/>
          <w:color w:val="292929"/>
          <w:sz w:val="12"/>
          <w:szCs w:val="12"/>
        </w:rPr>
        <w:t>1943)</w:t>
      </w:r>
      <w:r w:rsidR="005F00D7" w:rsidRPr="005F00D7">
        <w:rPr>
          <w:rFonts w:ascii="Arial" w:eastAsia="Times New Roman" w:hAnsi="Arial" w:cs="Arial"/>
          <w:color w:val="292929"/>
          <w:sz w:val="12"/>
          <w:szCs w:val="12"/>
        </w:rPr>
        <w:t xml:space="preserve">, </w:t>
      </w:r>
      <w:r w:rsidR="005F00D7">
        <w:rPr>
          <w:rFonts w:ascii="Arial" w:eastAsia="Times New Roman" w:hAnsi="Arial" w:cs="Arial"/>
          <w:color w:val="292929"/>
          <w:sz w:val="12"/>
          <w:szCs w:val="12"/>
        </w:rPr>
        <w:t>utilizando sólo a</w:t>
      </w:r>
      <w:r w:rsidRPr="005F00D7">
        <w:rPr>
          <w:rFonts w:ascii="Arial" w:eastAsia="Times New Roman" w:hAnsi="Arial" w:cs="Arial"/>
          <w:color w:val="292929"/>
          <w:sz w:val="12"/>
          <w:szCs w:val="12"/>
        </w:rPr>
        <w:t>guardientes 100% naturales. No usa para su elaboración ningún aditivo, ni conservantes.</w:t>
      </w:r>
      <w:r w:rsidR="005F00D7">
        <w:rPr>
          <w:rFonts w:ascii="Arial" w:eastAsia="Times New Roman" w:hAnsi="Arial" w:cs="Arial"/>
          <w:color w:val="292929"/>
          <w:sz w:val="12"/>
          <w:szCs w:val="12"/>
        </w:rPr>
        <w:t xml:space="preserve">; pero sí las mejores materias primas </w:t>
      </w:r>
      <w:r w:rsidRPr="005F00D7">
        <w:rPr>
          <w:rFonts w:ascii="Arial" w:eastAsia="Times New Roman" w:hAnsi="Arial" w:cs="Arial"/>
          <w:color w:val="292929"/>
          <w:sz w:val="12"/>
          <w:szCs w:val="12"/>
        </w:rPr>
        <w:t>en las cuatro variedades que comercializa:</w:t>
      </w:r>
      <w:r w:rsidR="005F00D7" w:rsidRPr="005F00D7">
        <w:rPr>
          <w:rFonts w:ascii="Arial" w:eastAsia="Times New Roman" w:hAnsi="Arial" w:cs="Arial"/>
          <w:color w:val="292929"/>
          <w:sz w:val="12"/>
          <w:szCs w:val="12"/>
        </w:rPr>
        <w:t xml:space="preserve"> Licor de Hierba, Tradicional</w:t>
      </w:r>
      <w:r w:rsidR="005F00D7">
        <w:rPr>
          <w:rFonts w:ascii="Arial" w:eastAsia="Times New Roman" w:hAnsi="Arial" w:cs="Arial"/>
          <w:color w:val="292929"/>
          <w:sz w:val="12"/>
          <w:szCs w:val="12"/>
        </w:rPr>
        <w:t xml:space="preserve"> (aguardiente)</w:t>
      </w:r>
      <w:r w:rsidR="005F00D7" w:rsidRPr="005F00D7">
        <w:rPr>
          <w:rFonts w:ascii="Arial" w:eastAsia="Times New Roman" w:hAnsi="Arial" w:cs="Arial"/>
          <w:color w:val="292929"/>
          <w:sz w:val="12"/>
          <w:szCs w:val="12"/>
        </w:rPr>
        <w:t>, Licor Café y Crema de Licor.</w:t>
      </w:r>
    </w:p>
    <w:p w:rsidR="00FF149F" w:rsidRPr="005F00D7" w:rsidRDefault="00FF149F" w:rsidP="005F00D7">
      <w:pPr>
        <w:shd w:val="clear" w:color="auto" w:fill="FFFFFF"/>
        <w:spacing w:before="114" w:after="114" w:line="240" w:lineRule="auto"/>
        <w:jc w:val="both"/>
        <w:rPr>
          <w:rFonts w:ascii="Arial" w:eastAsia="Times New Roman" w:hAnsi="Arial" w:cs="Arial"/>
          <w:color w:val="292929"/>
          <w:sz w:val="12"/>
          <w:szCs w:val="12"/>
          <w:lang w:eastAsia="es-ES"/>
        </w:rPr>
      </w:pPr>
      <w:r w:rsidRPr="000F40B3">
        <w:rPr>
          <w:rFonts w:ascii="Arial" w:eastAsia="Times New Roman" w:hAnsi="Arial" w:cs="Arial"/>
          <w:color w:val="292929"/>
          <w:sz w:val="12"/>
          <w:szCs w:val="12"/>
          <w:lang w:eastAsia="es-ES"/>
        </w:rPr>
        <w:t>Hoy en día,</w:t>
      </w:r>
      <w:r w:rsidRPr="000F40B3">
        <w:rPr>
          <w:rFonts w:ascii="Arial" w:eastAsia="Times New Roman" w:hAnsi="Arial" w:cs="Arial"/>
          <w:color w:val="292929"/>
          <w:sz w:val="12"/>
          <w:lang w:eastAsia="es-ES"/>
        </w:rPr>
        <w:t> </w:t>
      </w:r>
      <w:r w:rsidRPr="000F40B3">
        <w:rPr>
          <w:rFonts w:ascii="Arial" w:eastAsia="Times New Roman" w:hAnsi="Arial" w:cs="Arial"/>
          <w:b/>
          <w:bCs/>
          <w:color w:val="292929"/>
          <w:sz w:val="12"/>
          <w:lang w:eastAsia="es-ES"/>
        </w:rPr>
        <w:t>El Afilador</w:t>
      </w:r>
      <w:r w:rsidRPr="000F40B3">
        <w:rPr>
          <w:rFonts w:ascii="Arial" w:eastAsia="Times New Roman" w:hAnsi="Arial" w:cs="Arial"/>
          <w:color w:val="292929"/>
          <w:sz w:val="12"/>
          <w:lang w:eastAsia="es-ES"/>
        </w:rPr>
        <w:t> </w:t>
      </w:r>
      <w:r w:rsidRPr="000F40B3">
        <w:rPr>
          <w:rFonts w:ascii="Arial" w:eastAsia="Times New Roman" w:hAnsi="Arial" w:cs="Arial"/>
          <w:color w:val="292929"/>
          <w:sz w:val="12"/>
          <w:szCs w:val="12"/>
          <w:lang w:eastAsia="es-ES"/>
        </w:rPr>
        <w:t>se ha convertido en un clásico de los restaurantes, bares y hogares… gracias a su compromiso con la calidad de las materias primas que selecciona rigurosamente, y el cuidado tradicional y natural que ofrecen en la elaboración de sus licores.</w:t>
      </w:r>
    </w:p>
    <w:p w:rsidR="00FE57B1" w:rsidRDefault="00FE57B1" w:rsidP="00FE57B1">
      <w:pPr>
        <w:pStyle w:val="Ttulo1"/>
        <w:shd w:val="clear" w:color="auto" w:fill="FFFFFF"/>
        <w:spacing w:before="95" w:beforeAutospacing="0" w:after="0" w:afterAutospacing="0" w:line="171" w:lineRule="atLeast"/>
        <w:rPr>
          <w:rFonts w:ascii="Arial Black" w:hAnsi="Arial Black"/>
          <w:color w:val="CCCCCC"/>
          <w:sz w:val="20"/>
          <w:szCs w:val="20"/>
        </w:rPr>
      </w:pPr>
      <w:r>
        <w:rPr>
          <w:rFonts w:ascii="Arial Black" w:hAnsi="Arial Black"/>
          <w:color w:val="CCCCCC"/>
          <w:sz w:val="20"/>
          <w:szCs w:val="20"/>
        </w:rPr>
        <w:t>La clásica crema de whiskey irlandés.</w:t>
      </w:r>
    </w:p>
    <w:p w:rsidR="00FE57B1" w:rsidRDefault="00FE57B1" w:rsidP="00FE57B1">
      <w:pPr>
        <w:pStyle w:val="NormalWeb"/>
        <w:shd w:val="clear" w:color="auto" w:fill="FFFFFF"/>
        <w:spacing w:before="114" w:beforeAutospacing="0" w:after="114" w:afterAutospacing="0"/>
        <w:jc w:val="both"/>
        <w:rPr>
          <w:rFonts w:ascii="Arial" w:hAnsi="Arial" w:cs="Arial"/>
          <w:color w:val="292929"/>
          <w:sz w:val="12"/>
          <w:szCs w:val="12"/>
        </w:rPr>
      </w:pPr>
      <w:proofErr w:type="spellStart"/>
      <w:r>
        <w:rPr>
          <w:rStyle w:val="Textoennegrita"/>
          <w:rFonts w:ascii="Arial" w:hAnsi="Arial" w:cs="Arial"/>
          <w:color w:val="292929"/>
          <w:sz w:val="12"/>
          <w:szCs w:val="12"/>
        </w:rPr>
        <w:t>Gressy</w:t>
      </w:r>
      <w:proofErr w:type="spellEnd"/>
      <w:r>
        <w:rPr>
          <w:rStyle w:val="apple-converted-space"/>
          <w:rFonts w:ascii="Arial" w:hAnsi="Arial" w:cs="Arial"/>
          <w:color w:val="292929"/>
          <w:sz w:val="12"/>
          <w:szCs w:val="12"/>
        </w:rPr>
        <w:t> </w:t>
      </w:r>
      <w:r>
        <w:rPr>
          <w:rFonts w:ascii="Arial" w:hAnsi="Arial" w:cs="Arial"/>
          <w:color w:val="292929"/>
          <w:sz w:val="12"/>
          <w:szCs w:val="12"/>
        </w:rPr>
        <w:t xml:space="preserve">es una deliciosa bebida elaborada a partir de crema de leche de la mayor calidad y auténtico whisky irlandés. La tradicional crema elaborada, por concesión de </w:t>
      </w:r>
      <w:proofErr w:type="spellStart"/>
      <w:r>
        <w:rPr>
          <w:rFonts w:ascii="Arial" w:hAnsi="Arial" w:cs="Arial"/>
          <w:color w:val="292929"/>
          <w:sz w:val="12"/>
          <w:szCs w:val="12"/>
        </w:rPr>
        <w:t>Old</w:t>
      </w:r>
      <w:proofErr w:type="spellEnd"/>
      <w:r>
        <w:rPr>
          <w:rFonts w:ascii="Arial" w:hAnsi="Arial" w:cs="Arial"/>
          <w:color w:val="292929"/>
          <w:sz w:val="12"/>
          <w:szCs w:val="12"/>
        </w:rPr>
        <w:t xml:space="preserve"> </w:t>
      </w:r>
      <w:proofErr w:type="spellStart"/>
      <w:r>
        <w:rPr>
          <w:rFonts w:ascii="Arial" w:hAnsi="Arial" w:cs="Arial"/>
          <w:color w:val="292929"/>
          <w:sz w:val="12"/>
          <w:szCs w:val="12"/>
        </w:rPr>
        <w:t>Kinkenny</w:t>
      </w:r>
      <w:proofErr w:type="spellEnd"/>
      <w:r>
        <w:rPr>
          <w:rFonts w:ascii="Arial" w:hAnsi="Arial" w:cs="Arial"/>
          <w:color w:val="292929"/>
          <w:sz w:val="12"/>
          <w:szCs w:val="12"/>
        </w:rPr>
        <w:t xml:space="preserve"> </w:t>
      </w:r>
      <w:proofErr w:type="spellStart"/>
      <w:r>
        <w:rPr>
          <w:rFonts w:ascii="Arial" w:hAnsi="Arial" w:cs="Arial"/>
          <w:color w:val="292929"/>
          <w:sz w:val="12"/>
          <w:szCs w:val="12"/>
        </w:rPr>
        <w:t>Distilling</w:t>
      </w:r>
      <w:proofErr w:type="spellEnd"/>
      <w:r>
        <w:rPr>
          <w:rFonts w:ascii="Arial" w:hAnsi="Arial" w:cs="Arial"/>
          <w:color w:val="292929"/>
          <w:sz w:val="12"/>
          <w:szCs w:val="12"/>
        </w:rPr>
        <w:t xml:space="preserve"> </w:t>
      </w:r>
      <w:proofErr w:type="spellStart"/>
      <w:r>
        <w:rPr>
          <w:rFonts w:ascii="Arial" w:hAnsi="Arial" w:cs="Arial"/>
          <w:color w:val="292929"/>
          <w:sz w:val="12"/>
          <w:szCs w:val="12"/>
        </w:rPr>
        <w:t>Company</w:t>
      </w:r>
      <w:proofErr w:type="spellEnd"/>
      <w:r>
        <w:rPr>
          <w:rFonts w:ascii="Arial" w:hAnsi="Arial" w:cs="Arial"/>
          <w:color w:val="292929"/>
          <w:sz w:val="12"/>
          <w:szCs w:val="12"/>
        </w:rPr>
        <w:t xml:space="preserve"> (Dublín, Irlanda), según la antigua y clásica fórmula irlandesa, con el mejor whisky importado de Irlanda.</w:t>
      </w:r>
    </w:p>
    <w:p w:rsidR="00FE57B1" w:rsidRDefault="00FE57B1" w:rsidP="00FE57B1">
      <w:pPr>
        <w:pStyle w:val="NormalWeb"/>
        <w:shd w:val="clear" w:color="auto" w:fill="FFFFFF"/>
        <w:spacing w:before="114" w:beforeAutospacing="0" w:after="114" w:afterAutospacing="0"/>
        <w:jc w:val="both"/>
        <w:rPr>
          <w:rFonts w:ascii="Arial" w:hAnsi="Arial" w:cs="Arial"/>
          <w:color w:val="292929"/>
          <w:sz w:val="12"/>
          <w:szCs w:val="12"/>
        </w:rPr>
      </w:pPr>
      <w:r>
        <w:rPr>
          <w:rFonts w:ascii="Arial" w:hAnsi="Arial" w:cs="Arial"/>
          <w:color w:val="292929"/>
          <w:sz w:val="12"/>
          <w:szCs w:val="12"/>
        </w:rPr>
        <w:t>La textura de</w:t>
      </w:r>
      <w:r>
        <w:rPr>
          <w:rStyle w:val="apple-converted-space"/>
          <w:rFonts w:ascii="Arial" w:hAnsi="Arial" w:cs="Arial"/>
          <w:color w:val="292929"/>
          <w:sz w:val="12"/>
          <w:szCs w:val="12"/>
        </w:rPr>
        <w:t> </w:t>
      </w:r>
      <w:proofErr w:type="spellStart"/>
      <w:r>
        <w:rPr>
          <w:rStyle w:val="Textoennegrita"/>
          <w:rFonts w:ascii="Arial" w:hAnsi="Arial" w:cs="Arial"/>
          <w:color w:val="292929"/>
          <w:sz w:val="12"/>
          <w:szCs w:val="12"/>
        </w:rPr>
        <w:t>Gressy</w:t>
      </w:r>
      <w:proofErr w:type="spellEnd"/>
      <w:r>
        <w:rPr>
          <w:rStyle w:val="apple-converted-space"/>
          <w:rFonts w:ascii="Arial" w:hAnsi="Arial" w:cs="Arial"/>
          <w:color w:val="292929"/>
          <w:sz w:val="12"/>
          <w:szCs w:val="12"/>
        </w:rPr>
        <w:t> </w:t>
      </w:r>
      <w:r>
        <w:rPr>
          <w:rFonts w:ascii="Arial" w:hAnsi="Arial" w:cs="Arial"/>
          <w:color w:val="292929"/>
          <w:sz w:val="12"/>
          <w:szCs w:val="12"/>
        </w:rPr>
        <w:t>resulta ligera y responde a los cambios de gustos más actuales. Aún más ligera al paladar, aún más matizada, aún más suave. Así es la nueva fórmula de</w:t>
      </w:r>
      <w:r>
        <w:rPr>
          <w:rStyle w:val="apple-converted-space"/>
          <w:rFonts w:ascii="Arial" w:hAnsi="Arial" w:cs="Arial"/>
          <w:color w:val="292929"/>
          <w:sz w:val="12"/>
          <w:szCs w:val="12"/>
        </w:rPr>
        <w:t> </w:t>
      </w:r>
      <w:proofErr w:type="spellStart"/>
      <w:r>
        <w:rPr>
          <w:rStyle w:val="Textoennegrita"/>
          <w:rFonts w:ascii="Arial" w:hAnsi="Arial" w:cs="Arial"/>
          <w:color w:val="292929"/>
          <w:sz w:val="12"/>
          <w:szCs w:val="12"/>
        </w:rPr>
        <w:t>Gressy</w:t>
      </w:r>
      <w:proofErr w:type="spellEnd"/>
      <w:r>
        <w:rPr>
          <w:rFonts w:ascii="Arial" w:hAnsi="Arial" w:cs="Arial"/>
          <w:color w:val="292929"/>
          <w:sz w:val="12"/>
          <w:szCs w:val="12"/>
        </w:rPr>
        <w:t>, con todo el sabor de la mejor crema irlandesa.</w:t>
      </w:r>
    </w:p>
    <w:p w:rsidR="00FE57B1" w:rsidRDefault="00FE57B1" w:rsidP="00FE57B1">
      <w:pPr>
        <w:pStyle w:val="NormalWeb"/>
        <w:shd w:val="clear" w:color="auto" w:fill="FFFFFF"/>
        <w:spacing w:before="114" w:beforeAutospacing="0" w:after="114" w:afterAutospacing="0"/>
        <w:jc w:val="both"/>
        <w:rPr>
          <w:rFonts w:ascii="Arial" w:hAnsi="Arial" w:cs="Arial"/>
          <w:color w:val="292929"/>
          <w:sz w:val="12"/>
          <w:szCs w:val="12"/>
        </w:rPr>
      </w:pPr>
      <w:proofErr w:type="spellStart"/>
      <w:r>
        <w:rPr>
          <w:rStyle w:val="Textoennegrita"/>
          <w:rFonts w:ascii="Arial" w:hAnsi="Arial" w:cs="Arial"/>
          <w:color w:val="292929"/>
          <w:sz w:val="12"/>
          <w:szCs w:val="12"/>
        </w:rPr>
        <w:t>Gressy</w:t>
      </w:r>
      <w:proofErr w:type="spellEnd"/>
      <w:r>
        <w:rPr>
          <w:rStyle w:val="apple-converted-space"/>
          <w:rFonts w:ascii="Arial" w:hAnsi="Arial" w:cs="Arial"/>
          <w:color w:val="292929"/>
          <w:sz w:val="12"/>
          <w:szCs w:val="12"/>
        </w:rPr>
        <w:t> </w:t>
      </w:r>
      <w:r>
        <w:rPr>
          <w:rFonts w:ascii="Arial" w:hAnsi="Arial" w:cs="Arial"/>
          <w:color w:val="292929"/>
          <w:sz w:val="12"/>
          <w:szCs w:val="12"/>
        </w:rPr>
        <w:t xml:space="preserve">es la copa ideal para compartir las horas. Su sabor único y su suave </w:t>
      </w:r>
      <w:proofErr w:type="spellStart"/>
      <w:r>
        <w:rPr>
          <w:rFonts w:ascii="Arial" w:hAnsi="Arial" w:cs="Arial"/>
          <w:color w:val="292929"/>
          <w:sz w:val="12"/>
          <w:szCs w:val="12"/>
        </w:rPr>
        <w:t>cremosidad</w:t>
      </w:r>
      <w:proofErr w:type="spellEnd"/>
      <w:r>
        <w:rPr>
          <w:rFonts w:ascii="Arial" w:hAnsi="Arial" w:cs="Arial"/>
          <w:color w:val="292929"/>
          <w:sz w:val="12"/>
          <w:szCs w:val="12"/>
        </w:rPr>
        <w:t xml:space="preserve"> se realzan tomándola ligeramente fría, sola o con hielo, como complemento exquisito a un buen café o como base de un delicioso </w:t>
      </w:r>
      <w:proofErr w:type="spellStart"/>
      <w:r>
        <w:rPr>
          <w:rFonts w:ascii="Arial" w:hAnsi="Arial" w:cs="Arial"/>
          <w:color w:val="292929"/>
          <w:sz w:val="12"/>
          <w:szCs w:val="12"/>
        </w:rPr>
        <w:t>Irish</w:t>
      </w:r>
      <w:proofErr w:type="spellEnd"/>
      <w:r>
        <w:rPr>
          <w:rFonts w:ascii="Arial" w:hAnsi="Arial" w:cs="Arial"/>
          <w:color w:val="292929"/>
          <w:sz w:val="12"/>
          <w:szCs w:val="12"/>
        </w:rPr>
        <w:t xml:space="preserve"> </w:t>
      </w:r>
      <w:proofErr w:type="spellStart"/>
      <w:r>
        <w:rPr>
          <w:rFonts w:ascii="Arial" w:hAnsi="Arial" w:cs="Arial"/>
          <w:color w:val="292929"/>
          <w:sz w:val="12"/>
          <w:szCs w:val="12"/>
        </w:rPr>
        <w:t>Coffee</w:t>
      </w:r>
      <w:proofErr w:type="spellEnd"/>
      <w:r>
        <w:rPr>
          <w:rFonts w:ascii="Arial" w:hAnsi="Arial" w:cs="Arial"/>
          <w:color w:val="292929"/>
          <w:sz w:val="12"/>
          <w:szCs w:val="12"/>
        </w:rPr>
        <w:t>.</w:t>
      </w:r>
    </w:p>
    <w:p w:rsidR="00FE57B1" w:rsidRDefault="00FE57B1" w:rsidP="00BC2C89">
      <w:pPr>
        <w:pStyle w:val="NormalWeb"/>
        <w:shd w:val="clear" w:color="auto" w:fill="FFFFFF"/>
        <w:spacing w:before="114" w:beforeAutospacing="0" w:after="114" w:afterAutospacing="0"/>
        <w:jc w:val="both"/>
        <w:rPr>
          <w:rFonts w:ascii="Arial" w:hAnsi="Arial" w:cs="Arial"/>
          <w:color w:val="292929"/>
          <w:sz w:val="12"/>
          <w:szCs w:val="12"/>
        </w:rPr>
      </w:pPr>
    </w:p>
    <w:p w:rsidR="00BC2C89" w:rsidRDefault="00BC2C89" w:rsidP="00BC2C89">
      <w:pPr>
        <w:pStyle w:val="NormalWeb"/>
        <w:shd w:val="clear" w:color="auto" w:fill="FFFFFF"/>
        <w:spacing w:before="0" w:beforeAutospacing="0" w:after="0" w:afterAutospacing="0"/>
        <w:rPr>
          <w:rFonts w:ascii="Arial" w:hAnsi="Arial" w:cs="Arial"/>
          <w:color w:val="292929"/>
          <w:sz w:val="12"/>
          <w:szCs w:val="12"/>
        </w:rPr>
      </w:pPr>
    </w:p>
    <w:p w:rsidR="00BC2C89" w:rsidRDefault="00BC2C89" w:rsidP="00BC1EF3"/>
    <w:sectPr w:rsidR="00BC2C89" w:rsidSect="0090549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D16D7"/>
    <w:multiLevelType w:val="hybridMultilevel"/>
    <w:tmpl w:val="30F23B60"/>
    <w:lvl w:ilvl="0" w:tplc="7D5EEEEA">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3710441"/>
    <w:multiLevelType w:val="hybridMultilevel"/>
    <w:tmpl w:val="8A882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trackRevisions/>
  <w:defaultTabStop w:val="708"/>
  <w:hyphenationZone w:val="425"/>
  <w:characterSpacingControl w:val="doNotCompress"/>
  <w:compat/>
  <w:rsids>
    <w:rsidRoot w:val="00F80090"/>
    <w:rsid w:val="000121CF"/>
    <w:rsid w:val="000E17B7"/>
    <w:rsid w:val="000F40B3"/>
    <w:rsid w:val="00107B36"/>
    <w:rsid w:val="00133D49"/>
    <w:rsid w:val="00142E95"/>
    <w:rsid w:val="002778DB"/>
    <w:rsid w:val="003B7938"/>
    <w:rsid w:val="003D05F6"/>
    <w:rsid w:val="004B5B8A"/>
    <w:rsid w:val="005427BD"/>
    <w:rsid w:val="005F00D7"/>
    <w:rsid w:val="0061758B"/>
    <w:rsid w:val="00776937"/>
    <w:rsid w:val="00827D99"/>
    <w:rsid w:val="0089597A"/>
    <w:rsid w:val="00905496"/>
    <w:rsid w:val="00A108AE"/>
    <w:rsid w:val="00A245F7"/>
    <w:rsid w:val="00A85EA4"/>
    <w:rsid w:val="00B55E70"/>
    <w:rsid w:val="00B86FE2"/>
    <w:rsid w:val="00BC1EF3"/>
    <w:rsid w:val="00BC2C89"/>
    <w:rsid w:val="00C97B07"/>
    <w:rsid w:val="00D84164"/>
    <w:rsid w:val="00E00CFC"/>
    <w:rsid w:val="00EC5555"/>
    <w:rsid w:val="00F80090"/>
    <w:rsid w:val="00FE57B1"/>
    <w:rsid w:val="00FF149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96"/>
  </w:style>
  <w:style w:type="paragraph" w:styleId="Ttulo1">
    <w:name w:val="heading 1"/>
    <w:basedOn w:val="Normal"/>
    <w:link w:val="Ttulo1Car"/>
    <w:uiPriority w:val="9"/>
    <w:qFormat/>
    <w:rsid w:val="000F40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F40B3"/>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0F40B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F40B3"/>
    <w:rPr>
      <w:b/>
      <w:bCs/>
    </w:rPr>
  </w:style>
  <w:style w:type="character" w:customStyle="1" w:styleId="apple-converted-space">
    <w:name w:val="apple-converted-space"/>
    <w:basedOn w:val="Fuentedeprrafopredeter"/>
    <w:rsid w:val="000F40B3"/>
  </w:style>
  <w:style w:type="character" w:styleId="Hipervnculo">
    <w:name w:val="Hyperlink"/>
    <w:basedOn w:val="Fuentedeprrafopredeter"/>
    <w:uiPriority w:val="99"/>
    <w:unhideWhenUsed/>
    <w:rsid w:val="00BC2C89"/>
    <w:rPr>
      <w:color w:val="0000FF"/>
      <w:u w:val="single"/>
    </w:rPr>
  </w:style>
  <w:style w:type="paragraph" w:styleId="Textodeglobo">
    <w:name w:val="Balloon Text"/>
    <w:basedOn w:val="Normal"/>
    <w:link w:val="TextodegloboCar"/>
    <w:uiPriority w:val="99"/>
    <w:semiHidden/>
    <w:unhideWhenUsed/>
    <w:rsid w:val="00BC2C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2C89"/>
    <w:rPr>
      <w:rFonts w:ascii="Tahoma" w:hAnsi="Tahoma" w:cs="Tahoma"/>
      <w:sz w:val="16"/>
      <w:szCs w:val="16"/>
    </w:rPr>
  </w:style>
  <w:style w:type="paragraph" w:styleId="Prrafodelista">
    <w:name w:val="List Paragraph"/>
    <w:basedOn w:val="Normal"/>
    <w:uiPriority w:val="34"/>
    <w:qFormat/>
    <w:rsid w:val="002778DB"/>
    <w:pPr>
      <w:ind w:left="720"/>
      <w:contextualSpacing/>
    </w:pPr>
    <w:rPr>
      <w:rFonts w:eastAsiaTheme="minorEastAsia"/>
      <w:lang w:eastAsia="es-ES"/>
    </w:rPr>
  </w:style>
</w:styles>
</file>

<file path=word/webSettings.xml><?xml version="1.0" encoding="utf-8"?>
<w:webSettings xmlns:r="http://schemas.openxmlformats.org/officeDocument/2006/relationships" xmlns:w="http://schemas.openxmlformats.org/wordprocessingml/2006/main">
  <w:divs>
    <w:div w:id="805242984">
      <w:bodyDiv w:val="1"/>
      <w:marLeft w:val="0"/>
      <w:marRight w:val="0"/>
      <w:marTop w:val="0"/>
      <w:marBottom w:val="0"/>
      <w:divBdr>
        <w:top w:val="none" w:sz="0" w:space="0" w:color="auto"/>
        <w:left w:val="none" w:sz="0" w:space="0" w:color="auto"/>
        <w:bottom w:val="none" w:sz="0" w:space="0" w:color="auto"/>
        <w:right w:val="none" w:sz="0" w:space="0" w:color="auto"/>
      </w:divBdr>
      <w:divsChild>
        <w:div w:id="10261751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6335744">
              <w:marLeft w:val="0"/>
              <w:marRight w:val="0"/>
              <w:marTop w:val="0"/>
              <w:marBottom w:val="0"/>
              <w:divBdr>
                <w:top w:val="none" w:sz="0" w:space="0" w:color="auto"/>
                <w:left w:val="none" w:sz="0" w:space="0" w:color="auto"/>
                <w:bottom w:val="none" w:sz="0" w:space="0" w:color="auto"/>
                <w:right w:val="none" w:sz="0" w:space="0" w:color="auto"/>
              </w:divBdr>
              <w:divsChild>
                <w:div w:id="791285313">
                  <w:marLeft w:val="0"/>
                  <w:marRight w:val="0"/>
                  <w:marTop w:val="0"/>
                  <w:marBottom w:val="0"/>
                  <w:divBdr>
                    <w:top w:val="none" w:sz="0" w:space="0" w:color="auto"/>
                    <w:left w:val="none" w:sz="0" w:space="0" w:color="auto"/>
                    <w:bottom w:val="none" w:sz="0" w:space="0" w:color="auto"/>
                    <w:right w:val="none" w:sz="0" w:space="0" w:color="auto"/>
                  </w:divBdr>
                  <w:divsChild>
                    <w:div w:id="2068526404">
                      <w:marLeft w:val="0"/>
                      <w:marRight w:val="0"/>
                      <w:marTop w:val="0"/>
                      <w:marBottom w:val="0"/>
                      <w:divBdr>
                        <w:top w:val="none" w:sz="0" w:space="0" w:color="auto"/>
                        <w:left w:val="none" w:sz="0" w:space="0" w:color="auto"/>
                        <w:bottom w:val="none" w:sz="0" w:space="0" w:color="auto"/>
                        <w:right w:val="none" w:sz="0" w:space="0" w:color="auto"/>
                      </w:divBdr>
                    </w:div>
                    <w:div w:id="235942000">
                      <w:marLeft w:val="0"/>
                      <w:marRight w:val="0"/>
                      <w:marTop w:val="0"/>
                      <w:marBottom w:val="0"/>
                      <w:divBdr>
                        <w:top w:val="none" w:sz="0" w:space="0" w:color="auto"/>
                        <w:left w:val="none" w:sz="0" w:space="0" w:color="auto"/>
                        <w:bottom w:val="none" w:sz="0" w:space="0" w:color="auto"/>
                        <w:right w:val="none" w:sz="0" w:space="0" w:color="auto"/>
                      </w:divBdr>
                    </w:div>
                    <w:div w:id="1246454629">
                      <w:marLeft w:val="0"/>
                      <w:marRight w:val="0"/>
                      <w:marTop w:val="0"/>
                      <w:marBottom w:val="0"/>
                      <w:divBdr>
                        <w:top w:val="none" w:sz="0" w:space="0" w:color="auto"/>
                        <w:left w:val="none" w:sz="0" w:space="0" w:color="auto"/>
                        <w:bottom w:val="none" w:sz="0" w:space="0" w:color="auto"/>
                        <w:right w:val="none" w:sz="0" w:space="0" w:color="auto"/>
                      </w:divBdr>
                    </w:div>
                    <w:div w:id="1187602640">
                      <w:marLeft w:val="0"/>
                      <w:marRight w:val="0"/>
                      <w:marTop w:val="0"/>
                      <w:marBottom w:val="0"/>
                      <w:divBdr>
                        <w:top w:val="none" w:sz="0" w:space="0" w:color="auto"/>
                        <w:left w:val="none" w:sz="0" w:space="0" w:color="auto"/>
                        <w:bottom w:val="none" w:sz="0" w:space="0" w:color="auto"/>
                        <w:right w:val="none" w:sz="0" w:space="0" w:color="auto"/>
                      </w:divBdr>
                    </w:div>
                    <w:div w:id="109027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80282">
      <w:bodyDiv w:val="1"/>
      <w:marLeft w:val="0"/>
      <w:marRight w:val="0"/>
      <w:marTop w:val="0"/>
      <w:marBottom w:val="0"/>
      <w:divBdr>
        <w:top w:val="none" w:sz="0" w:space="0" w:color="auto"/>
        <w:left w:val="none" w:sz="0" w:space="0" w:color="auto"/>
        <w:bottom w:val="none" w:sz="0" w:space="0" w:color="auto"/>
        <w:right w:val="none" w:sz="0" w:space="0" w:color="auto"/>
      </w:divBdr>
    </w:div>
    <w:div w:id="1511945068">
      <w:bodyDiv w:val="1"/>
      <w:marLeft w:val="0"/>
      <w:marRight w:val="0"/>
      <w:marTop w:val="0"/>
      <w:marBottom w:val="0"/>
      <w:divBdr>
        <w:top w:val="none" w:sz="0" w:space="0" w:color="auto"/>
        <w:left w:val="none" w:sz="0" w:space="0" w:color="auto"/>
        <w:bottom w:val="none" w:sz="0" w:space="0" w:color="auto"/>
        <w:right w:val="none" w:sz="0" w:space="0" w:color="auto"/>
      </w:divBdr>
    </w:div>
    <w:div w:id="1799836590">
      <w:bodyDiv w:val="1"/>
      <w:marLeft w:val="0"/>
      <w:marRight w:val="0"/>
      <w:marTop w:val="0"/>
      <w:marBottom w:val="0"/>
      <w:divBdr>
        <w:top w:val="none" w:sz="0" w:space="0" w:color="auto"/>
        <w:left w:val="none" w:sz="0" w:space="0" w:color="auto"/>
        <w:bottom w:val="none" w:sz="0" w:space="0" w:color="auto"/>
        <w:right w:val="none" w:sz="0" w:space="0" w:color="auto"/>
      </w:divBdr>
    </w:div>
    <w:div w:id="2007005070">
      <w:bodyDiv w:val="1"/>
      <w:marLeft w:val="0"/>
      <w:marRight w:val="0"/>
      <w:marTop w:val="0"/>
      <w:marBottom w:val="0"/>
      <w:divBdr>
        <w:top w:val="none" w:sz="0" w:space="0" w:color="auto"/>
        <w:left w:val="none" w:sz="0" w:space="0" w:color="auto"/>
        <w:bottom w:val="none" w:sz="0" w:space="0" w:color="auto"/>
        <w:right w:val="none" w:sz="0" w:space="0" w:color="auto"/>
      </w:divBdr>
    </w:div>
    <w:div w:id="2038314756">
      <w:bodyDiv w:val="1"/>
      <w:marLeft w:val="0"/>
      <w:marRight w:val="0"/>
      <w:marTop w:val="0"/>
      <w:marBottom w:val="0"/>
      <w:divBdr>
        <w:top w:val="none" w:sz="0" w:space="0" w:color="auto"/>
        <w:left w:val="none" w:sz="0" w:space="0" w:color="auto"/>
        <w:bottom w:val="none" w:sz="0" w:space="0" w:color="auto"/>
        <w:right w:val="none" w:sz="0" w:space="0" w:color="auto"/>
      </w:divBdr>
      <w:divsChild>
        <w:div w:id="1875655234">
          <w:marLeft w:val="0"/>
          <w:marRight w:val="0"/>
          <w:marTop w:val="0"/>
          <w:marBottom w:val="0"/>
          <w:divBdr>
            <w:top w:val="none" w:sz="0" w:space="0" w:color="auto"/>
            <w:left w:val="none" w:sz="0" w:space="0" w:color="auto"/>
            <w:bottom w:val="none" w:sz="0" w:space="0" w:color="auto"/>
            <w:right w:val="none" w:sz="0" w:space="0" w:color="auto"/>
          </w:divBdr>
          <w:divsChild>
            <w:div w:id="401606626">
              <w:marLeft w:val="0"/>
              <w:marRight w:val="0"/>
              <w:marTop w:val="0"/>
              <w:marBottom w:val="0"/>
              <w:divBdr>
                <w:top w:val="none" w:sz="0" w:space="0" w:color="auto"/>
                <w:left w:val="none" w:sz="0" w:space="0" w:color="auto"/>
                <w:bottom w:val="none" w:sz="0" w:space="0" w:color="auto"/>
                <w:right w:val="none" w:sz="0" w:space="0" w:color="auto"/>
              </w:divBdr>
              <w:divsChild>
                <w:div w:id="1503084576">
                  <w:marLeft w:val="0"/>
                  <w:marRight w:val="0"/>
                  <w:marTop w:val="0"/>
                  <w:marBottom w:val="0"/>
                  <w:divBdr>
                    <w:top w:val="none" w:sz="0" w:space="0" w:color="auto"/>
                    <w:left w:val="none" w:sz="0" w:space="0" w:color="auto"/>
                    <w:bottom w:val="none" w:sz="0" w:space="0" w:color="auto"/>
                    <w:right w:val="none" w:sz="0" w:space="0" w:color="auto"/>
                  </w:divBdr>
                  <w:divsChild>
                    <w:div w:id="32928625">
                      <w:marLeft w:val="95"/>
                      <w:marRight w:val="95"/>
                      <w:marTop w:val="0"/>
                      <w:marBottom w:val="0"/>
                      <w:divBdr>
                        <w:top w:val="none" w:sz="0" w:space="0" w:color="auto"/>
                        <w:left w:val="none" w:sz="0" w:space="0" w:color="auto"/>
                        <w:bottom w:val="none" w:sz="0" w:space="0" w:color="auto"/>
                        <w:right w:val="none" w:sz="0" w:space="0" w:color="auto"/>
                      </w:divBdr>
                    </w:div>
                  </w:divsChild>
                </w:div>
              </w:divsChild>
            </w:div>
          </w:divsChild>
        </w:div>
        <w:div w:id="1270427953">
          <w:marLeft w:val="0"/>
          <w:marRight w:val="0"/>
          <w:marTop w:val="0"/>
          <w:marBottom w:val="0"/>
          <w:divBdr>
            <w:top w:val="none" w:sz="0" w:space="0" w:color="auto"/>
            <w:left w:val="none" w:sz="0" w:space="0" w:color="auto"/>
            <w:bottom w:val="none" w:sz="0" w:space="0" w:color="auto"/>
            <w:right w:val="none" w:sz="0" w:space="0" w:color="auto"/>
          </w:divBdr>
          <w:divsChild>
            <w:div w:id="1607300957">
              <w:marLeft w:val="0"/>
              <w:marRight w:val="0"/>
              <w:marTop w:val="0"/>
              <w:marBottom w:val="0"/>
              <w:divBdr>
                <w:top w:val="none" w:sz="0" w:space="0" w:color="auto"/>
                <w:left w:val="none" w:sz="0" w:space="0" w:color="auto"/>
                <w:bottom w:val="none" w:sz="0" w:space="0" w:color="auto"/>
                <w:right w:val="none" w:sz="0" w:space="0" w:color="auto"/>
              </w:divBdr>
              <w:divsChild>
                <w:div w:id="1176067538">
                  <w:marLeft w:val="0"/>
                  <w:marRight w:val="0"/>
                  <w:marTop w:val="0"/>
                  <w:marBottom w:val="0"/>
                  <w:divBdr>
                    <w:top w:val="none" w:sz="0" w:space="0" w:color="auto"/>
                    <w:left w:val="none" w:sz="0" w:space="0" w:color="auto"/>
                    <w:bottom w:val="none" w:sz="0" w:space="0" w:color="auto"/>
                    <w:right w:val="none" w:sz="0" w:space="0" w:color="auto"/>
                  </w:divBdr>
                  <w:divsChild>
                    <w:div w:id="1036001127">
                      <w:marLeft w:val="0"/>
                      <w:marRight w:val="0"/>
                      <w:marTop w:val="0"/>
                      <w:marBottom w:val="0"/>
                      <w:divBdr>
                        <w:top w:val="none" w:sz="0" w:space="0" w:color="auto"/>
                        <w:left w:val="none" w:sz="0" w:space="0" w:color="auto"/>
                        <w:bottom w:val="none" w:sz="0" w:space="0" w:color="auto"/>
                        <w:right w:val="none" w:sz="0" w:space="0" w:color="auto"/>
                      </w:divBdr>
                      <w:divsChild>
                        <w:div w:id="1785999014">
                          <w:marLeft w:val="0"/>
                          <w:marRight w:val="0"/>
                          <w:marTop w:val="0"/>
                          <w:marBottom w:val="0"/>
                          <w:divBdr>
                            <w:top w:val="none" w:sz="0" w:space="0" w:color="auto"/>
                            <w:left w:val="none" w:sz="0" w:space="0" w:color="auto"/>
                            <w:bottom w:val="none" w:sz="0" w:space="0" w:color="auto"/>
                            <w:right w:val="none" w:sz="0" w:space="0" w:color="auto"/>
                          </w:divBdr>
                          <w:divsChild>
                            <w:div w:id="1476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610656">
          <w:marLeft w:val="0"/>
          <w:marRight w:val="0"/>
          <w:marTop w:val="0"/>
          <w:marBottom w:val="0"/>
          <w:divBdr>
            <w:top w:val="none" w:sz="0" w:space="0" w:color="auto"/>
            <w:left w:val="none" w:sz="0" w:space="0" w:color="auto"/>
            <w:bottom w:val="none" w:sz="0" w:space="0" w:color="auto"/>
            <w:right w:val="none" w:sz="0" w:space="0" w:color="auto"/>
          </w:divBdr>
          <w:divsChild>
            <w:div w:id="325480539">
              <w:marLeft w:val="0"/>
              <w:marRight w:val="0"/>
              <w:marTop w:val="0"/>
              <w:marBottom w:val="0"/>
              <w:divBdr>
                <w:top w:val="none" w:sz="0" w:space="0" w:color="auto"/>
                <w:left w:val="none" w:sz="0" w:space="0" w:color="auto"/>
                <w:bottom w:val="none" w:sz="0" w:space="0" w:color="auto"/>
                <w:right w:val="none" w:sz="0" w:space="0" w:color="auto"/>
              </w:divBdr>
              <w:divsChild>
                <w:div w:id="1963613401">
                  <w:marLeft w:val="0"/>
                  <w:marRight w:val="0"/>
                  <w:marTop w:val="0"/>
                  <w:marBottom w:val="0"/>
                  <w:divBdr>
                    <w:top w:val="none" w:sz="0" w:space="0" w:color="auto"/>
                    <w:left w:val="none" w:sz="0" w:space="0" w:color="auto"/>
                    <w:bottom w:val="none" w:sz="0" w:space="0" w:color="auto"/>
                    <w:right w:val="none" w:sz="0" w:space="0" w:color="auto"/>
                  </w:divBdr>
                  <w:divsChild>
                    <w:div w:id="236131486">
                      <w:marLeft w:val="0"/>
                      <w:marRight w:val="0"/>
                      <w:marTop w:val="0"/>
                      <w:marBottom w:val="0"/>
                      <w:divBdr>
                        <w:top w:val="none" w:sz="0" w:space="0" w:color="auto"/>
                        <w:left w:val="none" w:sz="0" w:space="0" w:color="auto"/>
                        <w:bottom w:val="none" w:sz="0" w:space="0" w:color="auto"/>
                        <w:right w:val="none" w:sz="0" w:space="0" w:color="auto"/>
                      </w:divBdr>
                      <w:divsChild>
                        <w:div w:id="119442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llamassa.com/" TargetMode="External"/><Relationship Id="rId5" Type="http://schemas.openxmlformats.org/officeDocument/2006/relationships/hyperlink" Target="http://www.pacharanzoco.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1044</Words>
  <Characters>5743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Antonio Blesa Salvatierra</dc:creator>
  <cp:lastModifiedBy>Jorge Antonio Blesa</cp:lastModifiedBy>
  <cp:revision>35</cp:revision>
  <dcterms:created xsi:type="dcterms:W3CDTF">2017-05-19T10:17:00Z</dcterms:created>
  <dcterms:modified xsi:type="dcterms:W3CDTF">2017-09-26T07:52:00Z</dcterms:modified>
</cp:coreProperties>
</file>